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0B799A8D"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0DEE1E6E">
        <w:trPr>
          <w:cantSplit/>
          <w:trHeight w:val="2332"/>
        </w:trPr>
        <w:tc>
          <w:tcPr>
            <w:tcW w:w="2884" w:type="dxa"/>
          </w:tcPr>
          <w:p w14:paraId="7B89EE24" w14:textId="3536CEAF" w:rsidR="00C9274C" w:rsidRPr="007E0B31" w:rsidRDefault="00C9274C" w:rsidP="00510F5E">
            <w:pPr>
              <w:pStyle w:val="Arial11Bold"/>
              <w:rPr>
                <w:rFonts w:cs="Arial"/>
              </w:rPr>
            </w:pPr>
            <w:r w:rsidRPr="59D618CD">
              <w:rPr>
                <w:rFonts w:cs="Arial"/>
              </w:rPr>
              <w:t xml:space="preserve">Access </w:t>
            </w:r>
            <w:r w:rsidR="00A15976">
              <w:rPr>
                <w:rFonts w:cs="Arial"/>
              </w:rPr>
              <w:t>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0DEE1E6E">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DEE1E6E">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B7BC1" w:rsidRPr="007E0B31" w14:paraId="4D95138A" w14:textId="77777777" w:rsidTr="0DEE1E6E">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77824C2" w14:textId="77777777" w:rsidR="009E636C" w:rsidRDefault="009E636C" w:rsidP="00362A26">
            <w:pPr>
              <w:jc w:val="right"/>
              <w:rPr>
                <w:rFonts w:cs="Arial"/>
              </w:rPr>
            </w:pPr>
          </w:p>
          <w:p w14:paraId="6DE7EF8A" w14:textId="57E792DE" w:rsidR="00631BBA" w:rsidRPr="00631BBA" w:rsidRDefault="00631BBA" w:rsidP="00411C8B">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39E98BB1" w14:textId="77777777" w:rsidR="002510FF" w:rsidRDefault="00BB7BC1" w:rsidP="00971AA0">
            <w:pPr>
              <w:rPr>
                <w:rFonts w:cs="Arial"/>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6B636550" w14:textId="77777777" w:rsidR="008C14E7" w:rsidRPr="008C14E7" w:rsidRDefault="008C14E7" w:rsidP="008C14E7"/>
          <w:p w14:paraId="366B376B" w14:textId="77777777" w:rsidR="008C14E7" w:rsidRPr="008C14E7" w:rsidRDefault="008C14E7" w:rsidP="008C14E7"/>
          <w:p w14:paraId="2504AE71" w14:textId="77777777" w:rsidR="008C14E7" w:rsidRPr="008C14E7" w:rsidRDefault="008C14E7" w:rsidP="008C14E7"/>
          <w:p w14:paraId="374C2894" w14:textId="77777777" w:rsidR="008C14E7" w:rsidRPr="008C14E7" w:rsidRDefault="008C14E7" w:rsidP="008C14E7"/>
          <w:p w14:paraId="26719C86" w14:textId="77777777" w:rsidR="008C14E7" w:rsidRPr="008C14E7" w:rsidRDefault="008C14E7" w:rsidP="008C14E7"/>
          <w:p w14:paraId="4C7FF55A" w14:textId="77777777" w:rsidR="008C14E7" w:rsidRPr="008C14E7" w:rsidRDefault="008C14E7" w:rsidP="008C14E7"/>
          <w:p w14:paraId="2E8D02ED" w14:textId="77777777" w:rsidR="008C14E7" w:rsidRPr="008C14E7" w:rsidRDefault="008C14E7" w:rsidP="008C14E7"/>
          <w:p w14:paraId="4EDDE291" w14:textId="77777777" w:rsidR="008C14E7" w:rsidRPr="008C14E7" w:rsidRDefault="008C14E7" w:rsidP="008C14E7"/>
          <w:p w14:paraId="723A5550" w14:textId="77777777" w:rsidR="008C14E7" w:rsidRPr="008C14E7" w:rsidRDefault="008C14E7" w:rsidP="008C14E7"/>
          <w:p w14:paraId="52A2FB55" w14:textId="77777777" w:rsidR="008C14E7" w:rsidRPr="008C14E7" w:rsidRDefault="008C14E7" w:rsidP="008C14E7"/>
          <w:p w14:paraId="39265F37" w14:textId="77777777" w:rsidR="008C14E7" w:rsidRPr="008C14E7" w:rsidRDefault="008C14E7" w:rsidP="008C14E7"/>
          <w:p w14:paraId="27C558FD" w14:textId="77777777" w:rsidR="008C14E7" w:rsidRPr="008C14E7" w:rsidRDefault="008C14E7" w:rsidP="008C14E7"/>
          <w:p w14:paraId="16B0865E" w14:textId="77777777" w:rsidR="008C14E7" w:rsidRPr="008C14E7" w:rsidRDefault="008C14E7" w:rsidP="008C14E7"/>
          <w:p w14:paraId="0E3C8445" w14:textId="77777777" w:rsidR="008C14E7" w:rsidRPr="008C14E7" w:rsidRDefault="008C14E7" w:rsidP="008C14E7"/>
          <w:p w14:paraId="36B737DD" w14:textId="77777777" w:rsidR="008C14E7" w:rsidRPr="008C14E7" w:rsidRDefault="008C14E7" w:rsidP="008C14E7"/>
          <w:p w14:paraId="10BEFC27" w14:textId="77777777" w:rsidR="008C14E7" w:rsidRPr="008C14E7" w:rsidRDefault="008C14E7" w:rsidP="008C14E7"/>
          <w:p w14:paraId="5CC8B7FF" w14:textId="77777777" w:rsidR="008C14E7" w:rsidRPr="008C14E7" w:rsidRDefault="008C14E7" w:rsidP="008C14E7"/>
          <w:p w14:paraId="27A100BD" w14:textId="77777777" w:rsidR="008C14E7" w:rsidRPr="008C14E7" w:rsidRDefault="008C14E7" w:rsidP="008C14E7"/>
          <w:p w14:paraId="0BC48D31" w14:textId="77777777" w:rsidR="008C14E7" w:rsidRPr="008C14E7" w:rsidRDefault="008C14E7" w:rsidP="008C14E7"/>
          <w:p w14:paraId="75B55D40" w14:textId="77777777" w:rsidR="008C14E7" w:rsidRPr="008C14E7" w:rsidRDefault="008C14E7" w:rsidP="008C14E7"/>
          <w:p w14:paraId="7D7C19F6" w14:textId="77777777" w:rsidR="008C14E7" w:rsidRPr="008C14E7" w:rsidRDefault="008C14E7" w:rsidP="008C14E7"/>
          <w:p w14:paraId="2D185233" w14:textId="77777777" w:rsidR="008C14E7" w:rsidRPr="008C14E7" w:rsidRDefault="008C14E7" w:rsidP="008C14E7"/>
          <w:p w14:paraId="07532AC8" w14:textId="77777777" w:rsidR="008C14E7" w:rsidRPr="008C14E7" w:rsidRDefault="008C14E7" w:rsidP="008C14E7"/>
          <w:p w14:paraId="4A404D58" w14:textId="77777777" w:rsidR="008C14E7" w:rsidRPr="008C14E7" w:rsidRDefault="008C14E7" w:rsidP="008C14E7"/>
          <w:p w14:paraId="099A2D62" w14:textId="77777777" w:rsidR="008C14E7" w:rsidRPr="008C14E7" w:rsidRDefault="008C14E7" w:rsidP="008C14E7"/>
          <w:p w14:paraId="75DD806F" w14:textId="4131F175" w:rsidR="008C14E7" w:rsidRPr="008C14E7" w:rsidRDefault="008C14E7" w:rsidP="0085718B">
            <w:pPr>
              <w:tabs>
                <w:tab w:val="left" w:pos="1742"/>
                <w:tab w:val="left" w:pos="2180"/>
              </w:tabs>
            </w:pPr>
            <w:r>
              <w:tab/>
            </w:r>
            <w:r w:rsidR="0085718B">
              <w:tab/>
            </w:r>
          </w:p>
        </w:tc>
      </w:tr>
      <w:tr w:rsidR="00BB7BC1" w:rsidRPr="007E0B31" w14:paraId="65980C45" w14:textId="77777777" w:rsidTr="0DEE1E6E">
        <w:trPr>
          <w:cantSplit/>
        </w:trPr>
        <w:tc>
          <w:tcPr>
            <w:tcW w:w="2884" w:type="dxa"/>
          </w:tcPr>
          <w:p w14:paraId="7D357C64" w14:textId="77777777" w:rsidR="00BB7BC1" w:rsidRDefault="00BB7BC1" w:rsidP="00BB7BC1">
            <w:pPr>
              <w:pStyle w:val="Arial11Bold"/>
              <w:rPr>
                <w:rFonts w:cs="Arial"/>
              </w:rPr>
            </w:pPr>
            <w:r w:rsidRPr="002510FF">
              <w:rPr>
                <w:rFonts w:cs="Arial"/>
              </w:rPr>
              <w:lastRenderedPageBreak/>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39F3DB90" w14:textId="77777777" w:rsid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DEE1E6E">
        <w:trPr>
          <w:cantSplit/>
        </w:trPr>
        <w:tc>
          <w:tcPr>
            <w:tcW w:w="2884"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DEE1E6E">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flowing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0DEE1E6E">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lastRenderedPageBreak/>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DEE1E6E">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DEE1E6E">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0DEE1E6E">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DEE1E6E">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lastRenderedPageBreak/>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DEE1E6E">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DEE1E6E">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DEE1E6E">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DEE1E6E">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0DEE1E6E">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DEE1E6E">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DEE1E6E">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DEE1E6E">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w:t>
            </w:r>
            <w:proofErr w:type="gramStart"/>
            <w:r>
              <w:t>time period</w:t>
            </w:r>
            <w:proofErr w:type="gramEnd"/>
            <w:r>
              <w:t>,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DEE1E6E">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DEE1E6E">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proofErr w:type="gramStart"/>
            <w:r w:rsidRPr="003301CE">
              <w:t>, as the case may be, at</w:t>
            </w:r>
            <w:proofErr w:type="gramEnd"/>
            <w:r w:rsidRPr="003301CE">
              <w:t xml:space="preserve">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DEE1E6E">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DEE1E6E">
        <w:trPr>
          <w:cantSplit/>
        </w:trPr>
        <w:tc>
          <w:tcPr>
            <w:tcW w:w="2884" w:type="dxa"/>
          </w:tcPr>
          <w:p w14:paraId="67DAA1A1" w14:textId="062EF255" w:rsidR="00473366" w:rsidRPr="003301CE" w:rsidRDefault="00473366" w:rsidP="00473366">
            <w:pPr>
              <w:pStyle w:val="Arial11Bold"/>
              <w:rPr>
                <w:rFonts w:cs="Arial"/>
              </w:rPr>
            </w:pPr>
            <w:r>
              <w:rPr>
                <w:rFonts w:cs="Arial"/>
              </w:rPr>
              <w:lastRenderedPageBreak/>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w:t>
            </w:r>
            <w:proofErr w:type="gramStart"/>
            <w:r w:rsidRPr="002A2839">
              <w:rPr>
                <w:sz w:val="20"/>
                <w:szCs w:val="20"/>
              </w:rPr>
              <w:t>time period</w:t>
            </w:r>
            <w:proofErr w:type="gramEnd"/>
            <w:r w:rsidRPr="002A2839">
              <w:rPr>
                <w:sz w:val="20"/>
                <w:szCs w:val="20"/>
              </w:rPr>
              <w:t>,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w:t>
            </w:r>
            <w:proofErr w:type="gramStart"/>
            <w:r w:rsidR="00A3485A">
              <w:rPr>
                <w:sz w:val="20"/>
                <w:szCs w:val="20"/>
              </w:rPr>
              <w:t>period of time</w:t>
            </w:r>
            <w:proofErr w:type="gramEnd"/>
            <w:r w:rsidR="00A3485A">
              <w:rPr>
                <w:sz w:val="20"/>
                <w:szCs w:val="20"/>
              </w:rPr>
              <w:t xml:space="preserv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w:t>
            </w:r>
            <w:proofErr w:type="gramStart"/>
            <w:r w:rsidR="00523533">
              <w:rPr>
                <w:sz w:val="20"/>
                <w:szCs w:val="20"/>
              </w:rPr>
              <w:t>period of time</w:t>
            </w:r>
            <w:proofErr w:type="gramEnd"/>
            <w:r w:rsidR="00523533">
              <w:rPr>
                <w:sz w:val="20"/>
                <w:szCs w:val="20"/>
              </w:rPr>
              <w:t xml:space="preserv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0DEE1E6E">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w:t>
            </w:r>
            <w:proofErr w:type="gramStart"/>
            <w:r w:rsidRPr="008C04E2">
              <w:rPr>
                <w:bCs/>
              </w:rPr>
              <w:t>is capable of meeting</w:t>
            </w:r>
            <w:proofErr w:type="gramEnd"/>
            <w:r w:rsidRPr="008C04E2">
              <w:rPr>
                <w:bCs/>
              </w:rPr>
              <w:t xml:space="preserve">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DEE1E6E">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DEE1E6E">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DEE1E6E">
        <w:trPr>
          <w:cantSplit/>
        </w:trPr>
        <w:tc>
          <w:tcPr>
            <w:tcW w:w="2884" w:type="dxa"/>
          </w:tcPr>
          <w:p w14:paraId="14CA9D3C" w14:textId="2A5281F0" w:rsidR="00BF264B" w:rsidRPr="007E0B31" w:rsidRDefault="00BF264B" w:rsidP="00BF264B">
            <w:pPr>
              <w:pStyle w:val="Arial11Bold"/>
              <w:rPr>
                <w:rFonts w:cs="Arial"/>
              </w:rPr>
            </w:pPr>
            <w:r>
              <w:t xml:space="preserve">Anchor </w:t>
            </w:r>
            <w:proofErr w:type="gramStart"/>
            <w:r>
              <w:t xml:space="preserve">Restoration </w:t>
            </w:r>
            <w:r w:rsidR="00773191">
              <w:t xml:space="preserve"> Contractor</w:t>
            </w:r>
            <w:proofErr w:type="gramEnd"/>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DEE1E6E">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DEE1E6E">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DEE1E6E">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DEE1E6E">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0DEE1E6E">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DEE1E6E">
        <w:trPr>
          <w:cantSplit/>
        </w:trPr>
        <w:tc>
          <w:tcPr>
            <w:tcW w:w="2884" w:type="dxa"/>
          </w:tcPr>
          <w:p w14:paraId="387E3E95" w14:textId="77777777" w:rsidR="0097017C" w:rsidRPr="007E0B31" w:rsidRDefault="0097017C" w:rsidP="00ED5885">
            <w:pPr>
              <w:pStyle w:val="Arial11Bold"/>
              <w:rPr>
                <w:rFonts w:cs="Arial"/>
              </w:rPr>
            </w:pPr>
            <w:r w:rsidRPr="007E0B31">
              <w:rPr>
                <w:rFonts w:cs="Arial"/>
              </w:rPr>
              <w:lastRenderedPageBreak/>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0DEE1E6E">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DEE1E6E">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DEE1E6E">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0DEE1E6E">
        <w:trPr>
          <w:cantSplit/>
          <w:trHeight w:val="300"/>
        </w:trPr>
        <w:tc>
          <w:tcPr>
            <w:tcW w:w="2884" w:type="dxa"/>
          </w:tcPr>
          <w:p w14:paraId="253D9F8E" w14:textId="3FA43B01" w:rsidR="291EB386" w:rsidRDefault="291EB386" w:rsidP="004E64E8">
            <w:pPr>
              <w:pStyle w:val="Arial11Bold"/>
              <w:rPr>
                <w:rFonts w:cs="Arial"/>
              </w:rPr>
            </w:pPr>
            <w:r w:rsidRPr="7356A9C9">
              <w:rPr>
                <w:rFonts w:cs="Arial"/>
              </w:rPr>
              <w:t>Assimilated Law</w:t>
            </w:r>
          </w:p>
        </w:tc>
        <w:tc>
          <w:tcPr>
            <w:tcW w:w="6634" w:type="dxa"/>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0DEE1E6E">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0DEE1E6E">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DEE1E6E">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DEE1E6E">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DEE1E6E">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DEE1E6E">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DEE1E6E">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DEE1E6E">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DEE1E6E">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DEE1E6E">
        <w:trPr>
          <w:cantSplit/>
        </w:trPr>
        <w:tc>
          <w:tcPr>
            <w:tcW w:w="2884" w:type="dxa"/>
          </w:tcPr>
          <w:p w14:paraId="73B830C1" w14:textId="14177899" w:rsidR="00C72736" w:rsidRPr="007E0B31" w:rsidRDefault="00C72736" w:rsidP="00C72736">
            <w:pPr>
              <w:pStyle w:val="Arial11Bold"/>
              <w:rPr>
                <w:rFonts w:cs="Arial"/>
              </w:rPr>
            </w:pPr>
            <w:r w:rsidRPr="001006C1">
              <w:lastRenderedPageBreak/>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DEE1E6E">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DEE1E6E">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0DEE1E6E">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DEE1E6E">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DEE1E6E">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DEE1E6E">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0DEE1E6E">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DEE1E6E">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DEE1E6E">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046274" w:rsidRPr="007E0B31" w14:paraId="2D4E6701" w14:textId="77777777" w:rsidTr="0DEE1E6E">
        <w:trPr>
          <w:cantSplit/>
        </w:trPr>
        <w:tc>
          <w:tcPr>
            <w:tcW w:w="2884" w:type="dxa"/>
          </w:tcPr>
          <w:p w14:paraId="7AF4336D" w14:textId="3930B13B" w:rsidR="00B74FB7" w:rsidRPr="006A6681" w:rsidRDefault="00CB3A44" w:rsidP="006A6681">
            <w:pPr>
              <w:pStyle w:val="Arial11Bold"/>
              <w:rPr>
                <w:rFonts w:cs="Arial"/>
              </w:rPr>
            </w:pPr>
            <w:r w:rsidRPr="007E0B31">
              <w:rPr>
                <w:rFonts w:cs="Arial"/>
              </w:rPr>
              <w:t>Baseline Forecast</w:t>
            </w:r>
          </w:p>
          <w:p w14:paraId="634FC2BC" w14:textId="64A3CCC9" w:rsidR="00B74FB7" w:rsidRPr="00B74FB7" w:rsidRDefault="00B74FB7" w:rsidP="00B74FB7">
            <w:pPr>
              <w:jc w:val="center"/>
            </w:pP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0DEE1E6E">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0DEE1E6E">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0DEE1E6E">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0DEE1E6E">
        <w:trPr>
          <w:cantSplit/>
        </w:trPr>
        <w:tc>
          <w:tcPr>
            <w:tcW w:w="2884" w:type="dxa"/>
          </w:tcPr>
          <w:p w14:paraId="64313A30" w14:textId="44A2CCFE" w:rsidR="00EB265E" w:rsidRPr="007E0B31" w:rsidRDefault="00EB265E" w:rsidP="00EB265E">
            <w:pPr>
              <w:pStyle w:val="Arial11Bold"/>
              <w:rPr>
                <w:rFonts w:cs="Arial"/>
              </w:rPr>
            </w:pPr>
            <w:r>
              <w:rPr>
                <w:rFonts w:cs="Arial"/>
              </w:rPr>
              <w:t>Bilateral Embedded Generation Agreement (BEGA)</w:t>
            </w:r>
          </w:p>
        </w:tc>
        <w:tc>
          <w:tcPr>
            <w:tcW w:w="6634" w:type="dxa"/>
          </w:tcPr>
          <w:p w14:paraId="4F921CD4" w14:textId="349F006B"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0DEE1E6E">
        <w:trPr>
          <w:cantSplit/>
        </w:trPr>
        <w:tc>
          <w:tcPr>
            <w:tcW w:w="2884" w:type="dxa"/>
          </w:tcPr>
          <w:p w14:paraId="51EC3968" w14:textId="394F36BD" w:rsidR="00CB3A44" w:rsidRPr="007E0B31" w:rsidRDefault="00CB3A44" w:rsidP="00ED5885">
            <w:pPr>
              <w:pStyle w:val="Arial11Bold"/>
              <w:rPr>
                <w:rFonts w:cs="Arial"/>
              </w:rPr>
            </w:pPr>
            <w:r w:rsidRPr="007E0B31">
              <w:rPr>
                <w:rFonts w:cs="Arial"/>
              </w:rPr>
              <w:lastRenderedPageBreak/>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0DEE1E6E">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0DEE1E6E">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0DEE1E6E">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0DEE1E6E">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0DEE1E6E">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0DEE1E6E">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0DEE1E6E">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0DEE1E6E">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0DEE1E6E">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0DEE1E6E">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0DEE1E6E">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0DEE1E6E">
        <w:trPr>
          <w:cantSplit/>
        </w:trPr>
        <w:tc>
          <w:tcPr>
            <w:tcW w:w="2884" w:type="dxa"/>
          </w:tcPr>
          <w:p w14:paraId="50C6F8C7" w14:textId="77777777" w:rsidR="00CB3A44" w:rsidRPr="007E0B31" w:rsidRDefault="00CB3A44" w:rsidP="00ED5885">
            <w:pPr>
              <w:pStyle w:val="Arial11Bold"/>
              <w:rPr>
                <w:rFonts w:cs="Arial"/>
              </w:rPr>
            </w:pPr>
            <w:r w:rsidRPr="007E0B31">
              <w:rPr>
                <w:rFonts w:cs="Arial"/>
              </w:rPr>
              <w:lastRenderedPageBreak/>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0DEE1E6E">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0DEE1E6E">
        <w:trPr>
          <w:cantSplit/>
        </w:trPr>
        <w:tc>
          <w:tcPr>
            <w:tcW w:w="2884"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0DEE1E6E">
        <w:trPr>
          <w:cantSplit/>
        </w:trPr>
        <w:tc>
          <w:tcPr>
            <w:tcW w:w="2884" w:type="dxa"/>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6634" w:type="dxa"/>
          </w:tcPr>
          <w:p w14:paraId="61F2D68E" w14:textId="77777777" w:rsidR="00CB3A44" w:rsidRPr="007E0B31" w:rsidRDefault="00CB3A44" w:rsidP="00D82AFC">
            <w:pPr>
              <w:pStyle w:val="TableArial11"/>
              <w:rPr>
                <w:rFonts w:cs="Arial"/>
              </w:rPr>
            </w:pPr>
            <w:bookmarkStart w:id="1"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w:t>
            </w:r>
            <w:proofErr w:type="gramStart"/>
            <w:r w:rsidRPr="007E0B31">
              <w:rPr>
                <w:rFonts w:cs="Arial"/>
              </w:rPr>
              <w:t>is:-</w:t>
            </w:r>
            <w:bookmarkEnd w:id="1"/>
            <w:proofErr w:type="gramEnd"/>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4"/>
            <w:r w:rsidRPr="007E0B31">
              <w:rPr>
                <w:rFonts w:cs="Arial"/>
              </w:rPr>
              <w:t>.</w:t>
            </w:r>
          </w:p>
        </w:tc>
      </w:tr>
      <w:tr w:rsidR="00046274" w:rsidRPr="007E0B31" w14:paraId="7C541C3D" w14:textId="77777777" w:rsidTr="0DEE1E6E">
        <w:trPr>
          <w:cantSplit/>
        </w:trPr>
        <w:tc>
          <w:tcPr>
            <w:tcW w:w="2884" w:type="dxa"/>
          </w:tcPr>
          <w:p w14:paraId="068ED3FC" w14:textId="77777777" w:rsidR="00CB3A44" w:rsidRPr="007E0B31" w:rsidRDefault="00CB3A44" w:rsidP="00ED5885">
            <w:pPr>
              <w:pStyle w:val="Arial11Bold"/>
              <w:rPr>
                <w:rFonts w:cs="Arial"/>
              </w:rPr>
            </w:pPr>
            <w:r w:rsidRPr="007E0B31">
              <w:rPr>
                <w:rFonts w:cs="Arial"/>
              </w:rPr>
              <w:t xml:space="preserve">Category 3 </w:t>
            </w:r>
            <w:proofErr w:type="spellStart"/>
            <w:r w:rsidRPr="007E0B31">
              <w:rPr>
                <w:rFonts w:cs="Arial"/>
              </w:rPr>
              <w:t>Intertripping</w:t>
            </w:r>
            <w:proofErr w:type="spellEnd"/>
            <w:r w:rsidRPr="007E0B31">
              <w:rPr>
                <w:rFonts w:cs="Arial"/>
              </w:rPr>
              <w:t xml:space="preserve"> Scheme</w:t>
            </w:r>
          </w:p>
        </w:tc>
        <w:tc>
          <w:tcPr>
            <w:tcW w:w="6634"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0DEE1E6E">
        <w:trPr>
          <w:cantSplit/>
        </w:trPr>
        <w:tc>
          <w:tcPr>
            <w:tcW w:w="2884"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0DEE1E6E">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0DEE1E6E">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0DEE1E6E">
        <w:trPr>
          <w:cantSplit/>
        </w:trPr>
        <w:tc>
          <w:tcPr>
            <w:tcW w:w="2884" w:type="dxa"/>
          </w:tcPr>
          <w:p w14:paraId="3DD54985" w14:textId="77777777" w:rsidR="006077FA" w:rsidRPr="007E0B31" w:rsidRDefault="006077FA" w:rsidP="00ED5885">
            <w:pPr>
              <w:pStyle w:val="Arial11Bold"/>
              <w:rPr>
                <w:rFonts w:cs="Arial"/>
              </w:rPr>
            </w:pPr>
            <w:r w:rsidRPr="007E0B31">
              <w:rPr>
                <w:rFonts w:cs="Arial"/>
              </w:rPr>
              <w:lastRenderedPageBreak/>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0DEE1E6E">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0DEE1E6E">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0DEE1E6E">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0DEE1E6E">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0DEE1E6E">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0DEE1E6E">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0DEE1E6E">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0DEE1E6E">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0DEE1E6E">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0DEE1E6E">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0DEE1E6E">
        <w:trPr>
          <w:cantSplit/>
        </w:trPr>
        <w:tc>
          <w:tcPr>
            <w:tcW w:w="2884" w:type="dxa"/>
          </w:tcPr>
          <w:p w14:paraId="09F4C595" w14:textId="77777777" w:rsidR="00C40DC8" w:rsidRPr="007E0B31" w:rsidRDefault="00C40DC8" w:rsidP="006A5C8D">
            <w:pPr>
              <w:pStyle w:val="Arial11Bold"/>
              <w:rPr>
                <w:rFonts w:cs="Arial"/>
              </w:rPr>
            </w:pPr>
            <w:r w:rsidRPr="007E0B31">
              <w:rPr>
                <w:rFonts w:cs="Arial"/>
              </w:rPr>
              <w:lastRenderedPageBreak/>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0DEE1E6E">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0DEE1E6E">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0DEE1E6E">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0DEE1E6E">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0DEE1E6E">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0DEE1E6E">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0DEE1E6E">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0DEE1E6E">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152769" w:rsidRPr="007E0B31" w14:paraId="7B19F104" w14:textId="77777777" w:rsidTr="0DEE1E6E">
        <w:trPr>
          <w:cantSplit/>
        </w:trPr>
        <w:tc>
          <w:tcPr>
            <w:tcW w:w="2884" w:type="dxa"/>
          </w:tcPr>
          <w:p w14:paraId="61357023" w14:textId="06EAC179" w:rsidR="00152769" w:rsidRPr="005A77C5" w:rsidRDefault="006824C6" w:rsidP="00ED5885">
            <w:pPr>
              <w:pStyle w:val="Arial11Bold"/>
              <w:rPr>
                <w:rFonts w:cs="Arial"/>
              </w:rPr>
            </w:pPr>
            <w:r w:rsidRPr="00411C8B">
              <w:rPr>
                <w:rFonts w:cs="Arial"/>
                <w:bCs/>
              </w:rPr>
              <w:t>Competitively Appointed Transmission Licensee</w:t>
            </w:r>
            <w:r w:rsidRPr="005A77C5">
              <w:rPr>
                <w:rFonts w:cs="Arial"/>
                <w:bCs/>
              </w:rPr>
              <w:t> </w:t>
            </w:r>
          </w:p>
        </w:tc>
        <w:tc>
          <w:tcPr>
            <w:tcW w:w="6634" w:type="dxa"/>
          </w:tcPr>
          <w:p w14:paraId="5A1BE480" w14:textId="1F2093F2" w:rsidR="00152769" w:rsidRPr="000E05DD" w:rsidRDefault="007E3665" w:rsidP="00791F43">
            <w:pPr>
              <w:pStyle w:val="TableArial11"/>
              <w:rPr>
                <w:rFonts w:cs="Arial"/>
              </w:rPr>
            </w:pPr>
            <w:r w:rsidRPr="00411C8B">
              <w:rPr>
                <w:rFonts w:cs="Arial"/>
              </w:rPr>
              <w:t xml:space="preserve">A person granted a </w:t>
            </w:r>
            <w:r w:rsidRPr="00411C8B">
              <w:rPr>
                <w:rFonts w:cs="Arial"/>
                <w:b/>
                <w:bCs/>
              </w:rPr>
              <w:t>Transmission Licence</w:t>
            </w:r>
            <w:r w:rsidRPr="00411C8B">
              <w:rPr>
                <w:rFonts w:cs="Arial"/>
              </w:rPr>
              <w:t xml:space="preserve"> (as defined in Section 6(1)b of the Act) to own and operate an </w:t>
            </w:r>
            <w:r w:rsidRPr="00411C8B">
              <w:rPr>
                <w:rFonts w:cs="Arial"/>
                <w:b/>
                <w:bCs/>
              </w:rPr>
              <w:t>Onshore Transmission System</w:t>
            </w:r>
            <w:r w:rsidRPr="00411C8B">
              <w:rPr>
                <w:rFonts w:cs="Arial"/>
              </w:rPr>
              <w:t xml:space="preserve"> </w:t>
            </w:r>
            <w:proofErr w:type="gramStart"/>
            <w:r w:rsidRPr="00411C8B">
              <w:rPr>
                <w:rFonts w:cs="Arial"/>
              </w:rPr>
              <w:t>on the basis of</w:t>
            </w:r>
            <w:proofErr w:type="gramEnd"/>
            <w:r w:rsidRPr="00411C8B">
              <w:rPr>
                <w:rFonts w:cs="Arial"/>
              </w:rPr>
              <w:t xml:space="preserve"> competitive tendering undertaken pursuant to Section 6C of the Electricity Act 1989.</w:t>
            </w:r>
            <w:r w:rsidRPr="000E05DD">
              <w:rPr>
                <w:rFonts w:cs="Arial"/>
              </w:rPr>
              <w:t> </w:t>
            </w:r>
          </w:p>
        </w:tc>
      </w:tr>
      <w:tr w:rsidR="00F12EF3" w:rsidRPr="007E0B31" w14:paraId="5208AF65" w14:textId="77777777" w:rsidTr="0DEE1E6E">
        <w:trPr>
          <w:cantSplit/>
        </w:trPr>
        <w:tc>
          <w:tcPr>
            <w:tcW w:w="2884" w:type="dxa"/>
          </w:tcPr>
          <w:p w14:paraId="74A2A5BB" w14:textId="25CC8B5C" w:rsidR="00F12EF3" w:rsidRPr="00411C8B" w:rsidRDefault="000800C3" w:rsidP="00ED5885">
            <w:pPr>
              <w:pStyle w:val="Arial11Bold"/>
              <w:rPr>
                <w:rFonts w:cs="Arial"/>
                <w:bCs/>
              </w:rPr>
            </w:pPr>
            <w:r w:rsidRPr="00411C8B">
              <w:rPr>
                <w:rFonts w:cs="Arial"/>
                <w:bCs/>
              </w:rPr>
              <w:t>Competitively Appointed Transmission Licensee Interface Point</w:t>
            </w:r>
          </w:p>
        </w:tc>
        <w:tc>
          <w:tcPr>
            <w:tcW w:w="6634" w:type="dxa"/>
          </w:tcPr>
          <w:p w14:paraId="1EBCF4D1" w14:textId="4E01526D" w:rsidR="00F12EF3" w:rsidRPr="00411C8B" w:rsidRDefault="00A7447F" w:rsidP="00791F43">
            <w:pPr>
              <w:pStyle w:val="TableArial11"/>
              <w:rPr>
                <w:rFonts w:cs="Arial"/>
              </w:rPr>
            </w:pPr>
            <w:r w:rsidRPr="00411C8B">
              <w:rPr>
                <w:rFonts w:cs="Arial"/>
              </w:rPr>
              <w:t xml:space="preserve">The electrical point of connection between a </w:t>
            </w:r>
            <w:r w:rsidRPr="00411C8B">
              <w:rPr>
                <w:rFonts w:cs="Arial"/>
                <w:b/>
                <w:bCs/>
              </w:rPr>
              <w:t>Transmission System</w:t>
            </w:r>
            <w:r w:rsidRPr="00411C8B">
              <w:rPr>
                <w:rFonts w:cs="Arial"/>
              </w:rPr>
              <w:t xml:space="preserve"> owned by a </w:t>
            </w:r>
            <w:r w:rsidRPr="00411C8B">
              <w:rPr>
                <w:rFonts w:cs="Arial"/>
                <w:b/>
                <w:bCs/>
              </w:rPr>
              <w:t>Competitively Appointed Transmission Licensee</w:t>
            </w:r>
            <w:r w:rsidRPr="00411C8B">
              <w:rPr>
                <w:rFonts w:cs="Arial"/>
              </w:rPr>
              <w:t xml:space="preserve"> and the assets of another </w:t>
            </w:r>
            <w:r w:rsidRPr="00411C8B">
              <w:rPr>
                <w:rFonts w:cs="Arial"/>
                <w:b/>
                <w:bCs/>
              </w:rPr>
              <w:t>Transmission Licensee</w:t>
            </w:r>
            <w:r w:rsidRPr="00411C8B">
              <w:rPr>
                <w:rFonts w:cs="Arial"/>
              </w:rPr>
              <w:t>.</w:t>
            </w:r>
          </w:p>
        </w:tc>
      </w:tr>
      <w:tr w:rsidR="00046274" w:rsidRPr="007E0B31" w14:paraId="3A09F94C" w14:textId="77777777" w:rsidTr="0DEE1E6E">
        <w:trPr>
          <w:cantSplit/>
        </w:trPr>
        <w:tc>
          <w:tcPr>
            <w:tcW w:w="2884" w:type="dxa"/>
          </w:tcPr>
          <w:p w14:paraId="7FF3DDB1" w14:textId="77777777" w:rsidR="00C40DC8" w:rsidRPr="007E0B31" w:rsidRDefault="00C40DC8" w:rsidP="00ED5885">
            <w:pPr>
              <w:pStyle w:val="Arial11Bold"/>
              <w:rPr>
                <w:rFonts w:cs="Arial"/>
              </w:rPr>
            </w:pPr>
            <w:r w:rsidRPr="007E0B31">
              <w:rPr>
                <w:rFonts w:cs="Arial"/>
              </w:rPr>
              <w:lastRenderedPageBreak/>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0DEE1E6E">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0DEE1E6E">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0DEE1E6E">
        <w:trPr>
          <w:cantSplit/>
        </w:trPr>
        <w:tc>
          <w:tcPr>
            <w:tcW w:w="2884" w:type="dxa"/>
          </w:tcPr>
          <w:p w14:paraId="20BD27CC" w14:textId="5B7DE624" w:rsidR="00C40DC8" w:rsidRPr="007E0B31" w:rsidRDefault="00C40DC8" w:rsidP="00ED5885">
            <w:pPr>
              <w:pStyle w:val="Arial11Bold"/>
              <w:rPr>
                <w:rFonts w:cs="Arial"/>
              </w:rPr>
            </w:pPr>
            <w:bookmarkStart w:id="9" w:name="_DV_C9"/>
            <w:r w:rsidRPr="007E0B31">
              <w:rPr>
                <w:rFonts w:cs="Arial"/>
              </w:rPr>
              <w:t>Compliance Statement</w:t>
            </w:r>
            <w:bookmarkEnd w:id="9"/>
          </w:p>
        </w:tc>
        <w:tc>
          <w:tcPr>
            <w:tcW w:w="6634" w:type="dxa"/>
          </w:tcPr>
          <w:p w14:paraId="13AC6FB0" w14:textId="77777777" w:rsidR="00C40DC8" w:rsidRPr="00E61A96" w:rsidRDefault="00C40DC8" w:rsidP="00BB3C86">
            <w:pPr>
              <w:pStyle w:val="TableArial11"/>
              <w:rPr>
                <w:rFonts w:cs="Arial"/>
              </w:rPr>
            </w:pPr>
            <w:bookmarkStart w:id="1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0"/>
          </w:p>
          <w:p w14:paraId="59457DB7" w14:textId="77777777" w:rsidR="00C40DC8" w:rsidRPr="00E61A96" w:rsidRDefault="00C40DC8" w:rsidP="00BB3C86">
            <w:pPr>
              <w:pStyle w:val="TableArial11"/>
              <w:rPr>
                <w:rFonts w:cs="Arial"/>
              </w:rPr>
            </w:pPr>
            <w:bookmarkStart w:id="11" w:name="_DV_C11"/>
            <w:r w:rsidRPr="00E61A96">
              <w:rPr>
                <w:rFonts w:cs="Arial"/>
                <w:b/>
              </w:rPr>
              <w:t>Generating Unit(s)</w:t>
            </w:r>
            <w:r w:rsidRPr="00E61A96">
              <w:rPr>
                <w:rFonts w:cs="Arial"/>
              </w:rPr>
              <w:t xml:space="preserve">; or, </w:t>
            </w:r>
            <w:bookmarkEnd w:id="1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2" w:name="_DV_C12"/>
            <w:r w:rsidRPr="00E61A96">
              <w:rPr>
                <w:rFonts w:cs="Arial"/>
                <w:b/>
              </w:rPr>
              <w:t>CCGT Module(s)</w:t>
            </w:r>
            <w:r w:rsidRPr="00E61A96">
              <w:rPr>
                <w:rFonts w:cs="Arial"/>
              </w:rPr>
              <w:t xml:space="preserve">; or, </w:t>
            </w:r>
            <w:bookmarkEnd w:id="12"/>
          </w:p>
          <w:p w14:paraId="2F9E7ABB" w14:textId="77777777" w:rsidR="00C40DC8" w:rsidRPr="00E61A96" w:rsidRDefault="00C40DC8" w:rsidP="00BB3C86">
            <w:pPr>
              <w:pStyle w:val="TableArial11"/>
              <w:rPr>
                <w:rFonts w:cs="Arial"/>
              </w:rPr>
            </w:pPr>
            <w:bookmarkStart w:id="13" w:name="_DV_C13"/>
            <w:r w:rsidRPr="00E61A96">
              <w:rPr>
                <w:rFonts w:cs="Arial"/>
                <w:b/>
              </w:rPr>
              <w:t>Power Park Module(s)</w:t>
            </w:r>
            <w:r w:rsidRPr="00E61A96">
              <w:rPr>
                <w:rFonts w:cs="Arial"/>
              </w:rPr>
              <w:t xml:space="preserve">; or, </w:t>
            </w:r>
            <w:bookmarkEnd w:id="13"/>
          </w:p>
          <w:p w14:paraId="6DD734FE" w14:textId="77777777" w:rsidR="00C40DC8" w:rsidRPr="00E61A96" w:rsidRDefault="00C40DC8" w:rsidP="00BB3C86">
            <w:pPr>
              <w:pStyle w:val="TableArial11"/>
              <w:rPr>
                <w:rFonts w:cs="Arial"/>
                <w:b/>
              </w:rPr>
            </w:pPr>
            <w:bookmarkStart w:id="1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 xml:space="preserve">EU Code </w:t>
            </w:r>
            <w:proofErr w:type="gramStart"/>
            <w:r w:rsidRPr="005C20E3">
              <w:rPr>
                <w:rFonts w:cs="Arial"/>
                <w:b/>
              </w:rPr>
              <w:t>User</w:t>
            </w:r>
            <w:r w:rsidRPr="005C20E3">
              <w:rPr>
                <w:rFonts w:cs="Arial"/>
              </w:rPr>
              <w:t>;</w:t>
            </w:r>
            <w:proofErr w:type="gramEnd"/>
            <w:r w:rsidRPr="005C20E3">
              <w:rPr>
                <w:rFonts w:cs="Arial"/>
              </w:rPr>
              <w:t xml:space="preserve">  </w:t>
            </w:r>
          </w:p>
          <w:p w14:paraId="7A1798B4" w14:textId="6D4E4EE9" w:rsidR="00C40DC8" w:rsidRPr="007E0B31" w:rsidRDefault="00091D8D" w:rsidP="00BB3C86">
            <w:pPr>
              <w:pStyle w:val="TableArial11"/>
              <w:rPr>
                <w:rFonts w:cs="Arial"/>
              </w:rPr>
            </w:pPr>
            <w:bookmarkStart w:id="15" w:name="_DV_C15"/>
            <w:bookmarkEnd w:id="1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5"/>
          </w:p>
        </w:tc>
      </w:tr>
      <w:tr w:rsidR="00C40DC8" w:rsidRPr="007E0B31" w14:paraId="06D87C8F" w14:textId="77777777" w:rsidTr="0DEE1E6E">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0DEE1E6E">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0DEE1E6E">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lastRenderedPageBreak/>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0DEE1E6E">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0DEE1E6E">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0DEE1E6E">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0DEE1E6E">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0DEE1E6E">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0DEE1E6E">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0DEE1E6E">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0DEE1E6E">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0DEE1E6E">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w:t>
            </w:r>
            <w:proofErr w:type="gramStart"/>
            <w:r w:rsidRPr="007E0B31">
              <w:rPr>
                <w:rFonts w:cs="Arial"/>
              </w:rPr>
              <w:t>forecast</w:t>
            </w:r>
            <w:proofErr w:type="gramEnd"/>
            <w:r w:rsidRPr="007E0B31">
              <w:rPr>
                <w:rFonts w:cs="Arial"/>
              </w:rPr>
              <w:t xml:space="preserve"> and </w:t>
            </w:r>
            <w:r w:rsidRPr="007E0B31">
              <w:rPr>
                <w:rFonts w:cs="Arial"/>
                <w:b/>
              </w:rPr>
              <w:t>Demand</w:t>
            </w:r>
            <w:r w:rsidRPr="007E0B31">
              <w:rPr>
                <w:rFonts w:cs="Arial"/>
              </w:rPr>
              <w:t xml:space="preserve"> forecast errors.</w:t>
            </w:r>
          </w:p>
        </w:tc>
      </w:tr>
      <w:tr w:rsidR="005B725F" w:rsidRPr="007E0B31" w14:paraId="5AF82D96" w14:textId="77777777" w:rsidTr="0DEE1E6E">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0DEE1E6E">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w:t>
            </w:r>
            <w:proofErr w:type="spellStart"/>
            <w:r w:rsidR="005B725F" w:rsidRPr="000D1208">
              <w:rPr>
                <w:rFonts w:cs="Arial"/>
              </w:rPr>
              <w:t>ie</w:t>
            </w:r>
            <w:proofErr w:type="spellEnd"/>
            <w:r w:rsidR="005B725F" w:rsidRPr="000D1208">
              <w:rPr>
                <w:rFonts w:cs="Arial"/>
              </w:rPr>
              <w:t>. disconnect) a call of a lower status.</w:t>
            </w:r>
          </w:p>
        </w:tc>
      </w:tr>
      <w:tr w:rsidR="005B725F" w:rsidRPr="007E0B31" w14:paraId="2493C15B" w14:textId="77777777" w:rsidTr="0DEE1E6E">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0DEE1E6E">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0DEE1E6E">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0DEE1E6E">
        <w:trPr>
          <w:cantSplit/>
        </w:trPr>
        <w:tc>
          <w:tcPr>
            <w:tcW w:w="2884" w:type="dxa"/>
          </w:tcPr>
          <w:p w14:paraId="19C43882" w14:textId="2FBBB530" w:rsidR="005B725F" w:rsidRPr="00B43A5F" w:rsidRDefault="005B725F" w:rsidP="005B725F">
            <w:pPr>
              <w:rPr>
                <w:bCs/>
              </w:rPr>
            </w:pPr>
            <w:r w:rsidRPr="005C20E3">
              <w:rPr>
                <w:rFonts w:cs="Arial"/>
                <w:b/>
                <w:bCs/>
              </w:rPr>
              <w:lastRenderedPageBreak/>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0DEE1E6E">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0DEE1E6E">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0DEE1E6E">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04E460C9" w:rsidR="005B725F" w:rsidRPr="007E0B31" w:rsidRDefault="005B725F" w:rsidP="005B725F">
            <w:pPr>
              <w:pStyle w:val="TableArial11"/>
              <w:rPr>
                <w:rFonts w:cs="Arial"/>
              </w:rPr>
            </w:pPr>
            <w:r w:rsidRPr="7356A9C9">
              <w:rPr>
                <w:rFonts w:cs="Arial"/>
              </w:rPr>
              <w:t xml:space="preserve">As defined in the </w:t>
            </w:r>
            <w:r w:rsidR="49650C3A" w:rsidRPr="7356A9C9">
              <w:rPr>
                <w:rFonts w:cs="Arial"/>
                <w:b/>
                <w:bCs/>
              </w:rPr>
              <w:t>ESO</w:t>
            </w:r>
            <w:r w:rsidRPr="7356A9C9">
              <w:rPr>
                <w:rFonts w:cs="Arial"/>
                <w:b/>
                <w:bCs/>
              </w:rPr>
              <w:t xml:space="preserve"> Licence</w:t>
            </w:r>
            <w:r w:rsidR="37FCC700" w:rsidRPr="7356A9C9">
              <w:rPr>
                <w:rFonts w:cs="Arial"/>
                <w:b/>
                <w:bCs/>
              </w:rPr>
              <w:t>.</w:t>
            </w:r>
          </w:p>
        </w:tc>
      </w:tr>
      <w:tr w:rsidR="005B725F" w:rsidRPr="007E0B31" w14:paraId="3A59B2AE" w14:textId="77777777" w:rsidTr="0DEE1E6E">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0DEE1E6E">
        <w:trPr>
          <w:cantSplit/>
        </w:trPr>
        <w:tc>
          <w:tcPr>
            <w:tcW w:w="2884" w:type="dxa"/>
          </w:tcPr>
          <w:p w14:paraId="5D17F633" w14:textId="778F2175" w:rsidR="00213EC2" w:rsidRPr="002A73E9" w:rsidRDefault="00213EC2" w:rsidP="00213EC2">
            <w:pPr>
              <w:pStyle w:val="Arial11Bold"/>
              <w:rPr>
                <w:highlight w:val="green"/>
              </w:rPr>
            </w:pPr>
            <w:r w:rsidRPr="001227B2">
              <w:lastRenderedPageBreak/>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w:t>
            </w:r>
            <w:proofErr w:type="gramStart"/>
            <w:r w:rsidRPr="00845E49">
              <w:t>off line</w:t>
            </w:r>
            <w:proofErr w:type="gramEnd"/>
            <w:r w:rsidRPr="00845E49">
              <w:t xml:space="preserv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proofErr w:type="gramStart"/>
            <w:r w:rsidRPr="00845E49">
              <w:t>personnel;</w:t>
            </w:r>
            <w:proofErr w:type="gramEnd"/>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w:t>
            </w:r>
            <w:proofErr w:type="gramStart"/>
            <w:r w:rsidRPr="00845E49">
              <w:t>5;</w:t>
            </w:r>
            <w:proofErr w:type="gramEnd"/>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w:t>
            </w:r>
            <w:proofErr w:type="gramStart"/>
            <w:r w:rsidRPr="009F79B7">
              <w:rPr>
                <w:b/>
              </w:rPr>
              <w:t>Apparatus</w:t>
            </w:r>
            <w:r w:rsidRPr="009F79B7">
              <w:t>;</w:t>
            </w:r>
            <w:proofErr w:type="gramEnd"/>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w:t>
            </w:r>
            <w:proofErr w:type="gramStart"/>
            <w:r w:rsidRPr="007C51CC">
              <w:t>off line</w:t>
            </w:r>
            <w:proofErr w:type="gramEnd"/>
            <w:r w:rsidRPr="007C51CC">
              <w:t xml:space="preserv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w:t>
            </w:r>
            <w:proofErr w:type="gramStart"/>
            <w:r w:rsidRPr="00264635">
              <w:t>operation;</w:t>
            </w:r>
            <w:proofErr w:type="gramEnd"/>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0DEE1E6E">
        <w:trPr>
          <w:cantSplit/>
        </w:trPr>
        <w:tc>
          <w:tcPr>
            <w:tcW w:w="2884" w:type="dxa"/>
          </w:tcPr>
          <w:p w14:paraId="1E287F9A" w14:textId="77777777" w:rsidR="00213EC2" w:rsidRPr="007E0B31" w:rsidRDefault="00213EC2" w:rsidP="00213EC2">
            <w:pPr>
              <w:pStyle w:val="Arial11Bold"/>
              <w:rPr>
                <w:rFonts w:cs="Arial"/>
              </w:rPr>
            </w:pPr>
            <w:r w:rsidRPr="001801CA">
              <w:rPr>
                <w:rFonts w:cs="Arial"/>
              </w:rPr>
              <w:lastRenderedPageBreak/>
              <w:t>CUSC</w:t>
            </w:r>
          </w:p>
        </w:tc>
        <w:tc>
          <w:tcPr>
            <w:tcW w:w="6634" w:type="dxa"/>
          </w:tcPr>
          <w:p w14:paraId="12B3E7E0" w14:textId="455B21ED" w:rsidR="00213EC2" w:rsidRPr="007E0B31" w:rsidRDefault="15CFBD21" w:rsidP="00213EC2">
            <w:pPr>
              <w:pStyle w:val="TableArial11"/>
              <w:rPr>
                <w:rFonts w:cs="Arial"/>
              </w:rPr>
            </w:pPr>
            <w:r w:rsidRPr="329F1AB0">
              <w:rPr>
                <w:rFonts w:cs="Arial"/>
              </w:rPr>
              <w:t xml:space="preserve">Has the meaning set out in </w:t>
            </w:r>
            <w:r w:rsidR="74C53B10" w:rsidRPr="004E64E8">
              <w:rPr>
                <w:rFonts w:cs="Arial"/>
              </w:rPr>
              <w:t xml:space="preserve">the </w:t>
            </w:r>
            <w:r w:rsidR="74C53B10" w:rsidRPr="329F1AB0">
              <w:rPr>
                <w:rFonts w:cs="Arial"/>
                <w:b/>
                <w:bCs/>
              </w:rPr>
              <w:t>ESO</w:t>
            </w:r>
            <w:r w:rsidRPr="329F1AB0">
              <w:rPr>
                <w:rFonts w:cs="Arial"/>
                <w:b/>
                <w:bCs/>
              </w:rPr>
              <w:t xml:space="preserve"> Licence</w:t>
            </w:r>
            <w:r w:rsidR="36AF88BE" w:rsidRPr="329F1AB0">
              <w:rPr>
                <w:rFonts w:cs="Arial"/>
                <w:b/>
                <w:bCs/>
              </w:rPr>
              <w:t>.</w:t>
            </w:r>
          </w:p>
        </w:tc>
      </w:tr>
      <w:tr w:rsidR="00213EC2" w:rsidRPr="007E0B31" w14:paraId="5634AD17" w14:textId="77777777" w:rsidTr="0DEE1E6E">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24BAA140" w:rsidR="00213EC2" w:rsidRPr="007E0B31" w:rsidRDefault="15CFBD21" w:rsidP="38E6A229">
            <w:pPr>
              <w:pStyle w:val="TableArial11"/>
              <w:rPr>
                <w:rFonts w:cs="Arial"/>
                <w:b/>
                <w:bCs/>
              </w:rPr>
            </w:pPr>
            <w:r w:rsidRPr="329F1AB0">
              <w:rPr>
                <w:rFonts w:cs="Arial"/>
              </w:rPr>
              <w:t xml:space="preserve">One or more of the following agreements as envisaged in </w:t>
            </w:r>
            <w:r w:rsidR="34CA2C23" w:rsidRPr="329F1AB0">
              <w:rPr>
                <w:rFonts w:cs="Arial"/>
              </w:rPr>
              <w:t>c</w:t>
            </w:r>
            <w:r w:rsidRPr="329F1AB0">
              <w:rPr>
                <w:rFonts w:cs="Arial"/>
              </w:rPr>
              <w:t xml:space="preserve">ondition </w:t>
            </w:r>
            <w:r w:rsidR="773D065C" w:rsidRPr="329F1AB0">
              <w:rPr>
                <w:rFonts w:cs="Arial"/>
              </w:rPr>
              <w:t>E2</w:t>
            </w:r>
            <w:r w:rsidRPr="329F1AB0">
              <w:rPr>
                <w:rFonts w:cs="Arial"/>
              </w:rPr>
              <w:t xml:space="preserve"> of </w:t>
            </w:r>
            <w:r w:rsidR="5F05E41A" w:rsidRPr="004E64E8">
              <w:rPr>
                <w:rFonts w:cs="Arial"/>
              </w:rPr>
              <w:t>the</w:t>
            </w:r>
            <w:r w:rsidR="5F05E41A" w:rsidRPr="329F1AB0">
              <w:rPr>
                <w:rFonts w:cs="Arial"/>
                <w:b/>
                <w:bCs/>
              </w:rPr>
              <w:t xml:space="preserve"> ESO</w:t>
            </w:r>
            <w:r w:rsidRPr="329F1AB0">
              <w:rPr>
                <w:rFonts w:cs="Arial"/>
                <w:b/>
                <w:bCs/>
              </w:rPr>
              <w:t xml:space="preserve"> Licence</w:t>
            </w:r>
            <w:r w:rsidRPr="329F1AB0">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 xml:space="preserve">Framework </w:t>
            </w:r>
            <w:proofErr w:type="gramStart"/>
            <w:r w:rsidRPr="007E0B31">
              <w:rPr>
                <w:rFonts w:cs="Arial"/>
                <w:b/>
              </w:rPr>
              <w:t>Agreement</w:t>
            </w:r>
            <w:r w:rsidRPr="007E0B31">
              <w:rPr>
                <w:rFonts w:cs="Arial"/>
              </w:rPr>
              <w:t>;</w:t>
            </w:r>
            <w:proofErr w:type="gramEnd"/>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 xml:space="preserve">Bilateral </w:t>
            </w:r>
            <w:proofErr w:type="gramStart"/>
            <w:r w:rsidRPr="007E0B31">
              <w:rPr>
                <w:rFonts w:cs="Arial"/>
                <w:b/>
              </w:rPr>
              <w:t>Agreement</w:t>
            </w:r>
            <w:r w:rsidRPr="007E0B31">
              <w:rPr>
                <w:rFonts w:cs="Arial"/>
              </w:rPr>
              <w:t>;</w:t>
            </w:r>
            <w:proofErr w:type="gramEnd"/>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0DEE1E6E">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54315252" w:rsidR="00213EC2" w:rsidRPr="007E0B31" w:rsidRDefault="15CFBD21" w:rsidP="00213EC2">
            <w:pPr>
              <w:pStyle w:val="TableArial11"/>
              <w:rPr>
                <w:rFonts w:cs="Arial"/>
              </w:rPr>
            </w:pPr>
            <w:r w:rsidRPr="329F1AB0">
              <w:rPr>
                <w:rFonts w:cs="Arial"/>
              </w:rPr>
              <w:t xml:space="preserve">Has the meaning set out in </w:t>
            </w:r>
            <w:r w:rsidR="32551A48" w:rsidRPr="004E64E8">
              <w:rPr>
                <w:rFonts w:cs="Arial"/>
              </w:rPr>
              <w:t xml:space="preserve">the </w:t>
            </w:r>
            <w:r w:rsidR="32551A48" w:rsidRPr="329F1AB0">
              <w:rPr>
                <w:rFonts w:cs="Arial"/>
                <w:b/>
                <w:bCs/>
              </w:rPr>
              <w:t>ESO</w:t>
            </w:r>
            <w:r w:rsidRPr="329F1AB0">
              <w:rPr>
                <w:rFonts w:cs="Arial"/>
                <w:b/>
                <w:bCs/>
              </w:rPr>
              <w:t xml:space="preserve"> Licence</w:t>
            </w:r>
            <w:r w:rsidRPr="329F1AB0">
              <w:rPr>
                <w:rFonts w:cs="Arial"/>
              </w:rPr>
              <w:t>.</w:t>
            </w:r>
          </w:p>
        </w:tc>
      </w:tr>
      <w:tr w:rsidR="00213EC2" w:rsidRPr="007E0B31" w14:paraId="06AECE7D" w14:textId="77777777" w:rsidTr="0DEE1E6E">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3A6DDD3A" w:rsidR="00213EC2" w:rsidRPr="007E0B31" w:rsidRDefault="00213EC2" w:rsidP="00213EC2">
            <w:pPr>
              <w:pStyle w:val="TableArial11"/>
              <w:rPr>
                <w:rFonts w:cs="Arial"/>
              </w:rPr>
            </w:pPr>
            <w:r w:rsidRPr="38E6A229">
              <w:rPr>
                <w:rFonts w:cs="Arial"/>
              </w:rPr>
              <w:t xml:space="preserve">As defined in </w:t>
            </w:r>
            <w:proofErr w:type="gramStart"/>
            <w:r w:rsidRPr="38E6A229">
              <w:rPr>
                <w:rFonts w:cs="Arial"/>
              </w:rPr>
              <w:t xml:space="preserve">the </w:t>
            </w:r>
            <w:r w:rsidR="75403102" w:rsidRPr="38E6A229">
              <w:rPr>
                <w:rFonts w:cs="Arial"/>
              </w:rPr>
              <w:t xml:space="preserve"> </w:t>
            </w:r>
            <w:r w:rsidR="75403102" w:rsidRPr="004E64E8">
              <w:rPr>
                <w:rFonts w:cs="Arial"/>
                <w:b/>
                <w:bCs/>
              </w:rPr>
              <w:t>ESO</w:t>
            </w:r>
            <w:proofErr w:type="gramEnd"/>
            <w:r w:rsidRPr="004E64E8">
              <w:rPr>
                <w:rFonts w:cs="Arial"/>
                <w:b/>
                <w:bCs/>
              </w:rPr>
              <w:t xml:space="preserve"> Licence</w:t>
            </w:r>
            <w:r w:rsidRPr="38E6A229">
              <w:rPr>
                <w:rFonts w:cs="Arial"/>
              </w:rPr>
              <w:t xml:space="preserve"> and “CUSC Parties” shall be construed accordingly.</w:t>
            </w:r>
          </w:p>
        </w:tc>
      </w:tr>
      <w:tr w:rsidR="00213EC2" w:rsidRPr="007E0B31" w14:paraId="74C0FB34" w14:textId="77777777" w:rsidTr="0DEE1E6E">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213EC2" w:rsidRPr="007E0B31" w14:paraId="56EA79E2" w14:textId="77777777" w:rsidTr="0DEE1E6E">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0DEE1E6E">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0DEE1E6E">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213EC2" w:rsidRPr="00A97193" w14:paraId="5D695C49" w14:textId="77777777" w:rsidTr="0DEE1E6E">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0DEE1E6E">
        <w:trPr>
          <w:cantSplit/>
        </w:trPr>
        <w:tc>
          <w:tcPr>
            <w:tcW w:w="2884" w:type="dxa"/>
          </w:tcPr>
          <w:p w14:paraId="6C6A7825" w14:textId="44C72974" w:rsidR="00213EC2" w:rsidRPr="006D65CB" w:rsidRDefault="00213EC2" w:rsidP="00213EC2">
            <w:pPr>
              <w:pStyle w:val="Arial11Bold"/>
              <w:rPr>
                <w:rFonts w:cs="Arial"/>
              </w:rPr>
            </w:pPr>
            <w:r w:rsidRPr="006D65CB">
              <w:rPr>
                <w:lang w:val="en-US"/>
              </w:rPr>
              <w:lastRenderedPageBreak/>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0DEE1E6E">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0DEE1E6E">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23CCCE84" w:rsidR="00213EC2" w:rsidRPr="007E0B31" w:rsidRDefault="00213EC2" w:rsidP="00213EC2">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w:t>
            </w:r>
            <w:proofErr w:type="gramStart"/>
            <w:r w:rsidRPr="38E6A229">
              <w:rPr>
                <w:rFonts w:cs="Arial"/>
              </w:rPr>
              <w:t xml:space="preserve">on </w:t>
            </w:r>
            <w:r w:rsidR="2B38FBFC" w:rsidRPr="38E6A229">
              <w:rPr>
                <w:rFonts w:cs="Arial"/>
              </w:rPr>
              <w:t xml:space="preserve"> The</w:t>
            </w:r>
            <w:proofErr w:type="gramEnd"/>
            <w:r w:rsidR="2B38FBFC" w:rsidRPr="38E6A229">
              <w:rPr>
                <w:rFonts w:cs="Arial"/>
              </w:rPr>
              <w:t xml:space="preserve"> Company’s</w:t>
            </w:r>
            <w:r w:rsidRPr="38E6A229">
              <w:rPr>
                <w:rFonts w:cs="Arial"/>
              </w:rPr>
              <w:t xml:space="preserve"> website or upon request from </w:t>
            </w:r>
            <w:r w:rsidRPr="38E6A229">
              <w:rPr>
                <w:rFonts w:cs="Arial"/>
                <w:b/>
                <w:bCs/>
              </w:rPr>
              <w:t>The Company</w:t>
            </w:r>
            <w:r w:rsidRPr="38E6A229">
              <w:rPr>
                <w:rFonts w:cs="Arial"/>
              </w:rPr>
              <w:t>.</w:t>
            </w:r>
          </w:p>
        </w:tc>
      </w:tr>
      <w:tr w:rsidR="00213EC2" w:rsidRPr="007E0B31" w14:paraId="60B41840" w14:textId="77777777" w:rsidTr="0DEE1E6E">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0DEE1E6E">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0DEE1E6E">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0DEE1E6E">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0DEE1E6E">
        <w:trPr>
          <w:cantSplit/>
        </w:trPr>
        <w:tc>
          <w:tcPr>
            <w:tcW w:w="2884" w:type="dxa"/>
          </w:tcPr>
          <w:p w14:paraId="28B46EC0" w14:textId="6EB233EA" w:rsidR="00213EC2" w:rsidRPr="007E0B31" w:rsidRDefault="00213EC2" w:rsidP="00213EC2">
            <w:pPr>
              <w:pStyle w:val="Arial11Bold"/>
              <w:rPr>
                <w:rFonts w:cs="Arial"/>
              </w:rPr>
            </w:pPr>
            <w:bookmarkStart w:id="16" w:name="_DV_C16"/>
            <w:r w:rsidRPr="007E0B31">
              <w:rPr>
                <w:rFonts w:cs="Arial"/>
              </w:rPr>
              <w:t>DCUSA</w:t>
            </w:r>
            <w:bookmarkEnd w:id="16"/>
          </w:p>
        </w:tc>
        <w:tc>
          <w:tcPr>
            <w:tcW w:w="6634" w:type="dxa"/>
          </w:tcPr>
          <w:p w14:paraId="2D09966A" w14:textId="77777777" w:rsidR="00213EC2" w:rsidRPr="007E0B31" w:rsidRDefault="00213EC2" w:rsidP="00213EC2">
            <w:pPr>
              <w:pStyle w:val="TableArial11"/>
              <w:rPr>
                <w:rFonts w:cs="Arial"/>
              </w:rPr>
            </w:pPr>
            <w:bookmarkStart w:id="1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7"/>
          </w:p>
        </w:tc>
      </w:tr>
      <w:tr w:rsidR="00213EC2" w:rsidRPr="007E0B31" w14:paraId="1606AF94" w14:textId="77777777" w:rsidTr="0DEE1E6E">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0DEE1E6E">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0DEE1E6E">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0DEE1E6E">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0DEE1E6E">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0DEE1E6E">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0DEE1E6E">
        <w:trPr>
          <w:cantSplit/>
        </w:trPr>
        <w:tc>
          <w:tcPr>
            <w:tcW w:w="2884" w:type="dxa"/>
          </w:tcPr>
          <w:p w14:paraId="2D2F08BE" w14:textId="77777777" w:rsidR="00213EC2" w:rsidRPr="007E0B31" w:rsidRDefault="00213EC2" w:rsidP="00213EC2">
            <w:pPr>
              <w:pStyle w:val="Arial11Bold"/>
              <w:rPr>
                <w:rFonts w:cs="Arial"/>
              </w:rPr>
            </w:pPr>
            <w:r w:rsidRPr="007E0B31">
              <w:rPr>
                <w:rFonts w:cs="Arial"/>
              </w:rPr>
              <w:lastRenderedPageBreak/>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0DEE1E6E">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 xml:space="preserve">The </w:t>
            </w:r>
            <w:proofErr w:type="gramStart"/>
            <w:r>
              <w:rPr>
                <w:rFonts w:cs="Arial"/>
                <w:b/>
              </w:rPr>
              <w:t>Company</w:t>
            </w:r>
            <w:r w:rsidRPr="007E0B31">
              <w:rPr>
                <w:rFonts w:cs="Arial"/>
              </w:rPr>
              <w:t>;</w:t>
            </w:r>
            <w:proofErr w:type="gramEnd"/>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 xml:space="preserve">Demand </w:t>
            </w:r>
            <w:proofErr w:type="gramStart"/>
            <w:r w:rsidRPr="007E0B31">
              <w:rPr>
                <w:rFonts w:cs="Arial"/>
                <w:b/>
              </w:rPr>
              <w:t>Disconnection</w:t>
            </w:r>
            <w:r w:rsidRPr="007E0B31">
              <w:rPr>
                <w:rFonts w:cs="Arial"/>
              </w:rPr>
              <w:t>;</w:t>
            </w:r>
            <w:proofErr w:type="gramEnd"/>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0DEE1E6E">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0DEE1E6E">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213EC2" w:rsidRPr="007E0B31" w14:paraId="0DAA104C" w14:textId="77777777" w:rsidTr="0DEE1E6E">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0DEE1E6E">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0DEE1E6E">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0DEE1E6E">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0DEE1E6E">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0DEE1E6E">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0DEE1E6E">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0DEE1E6E">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0DEE1E6E">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0DEE1E6E">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0DEE1E6E">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EE2659" w:rsidRPr="007E0B31" w14:paraId="209461B0" w14:textId="77777777" w:rsidTr="0DEE1E6E">
        <w:trPr>
          <w:cantSplit/>
        </w:trPr>
        <w:tc>
          <w:tcPr>
            <w:tcW w:w="2884" w:type="dxa"/>
          </w:tcPr>
          <w:p w14:paraId="176D8046" w14:textId="5457D98C" w:rsidR="00EE2659" w:rsidRPr="007E0B31" w:rsidRDefault="00EE2659" w:rsidP="003378E0">
            <w:pPr>
              <w:pStyle w:val="Level1Text"/>
              <w:tabs>
                <w:tab w:val="left" w:pos="0"/>
              </w:tabs>
              <w:ind w:left="0" w:firstLine="0"/>
              <w:rPr>
                <w:rFonts w:cs="Arial"/>
                <w:b/>
                <w:color w:val="auto"/>
                <w:lang w:val="en-GB"/>
              </w:rPr>
            </w:pPr>
            <w:r>
              <w:rPr>
                <w:rFonts w:cs="Arial"/>
                <w:b/>
                <w:color w:val="auto"/>
                <w:lang w:val="en-GB"/>
              </w:rPr>
              <w:t xml:space="preserve">Designated Information </w:t>
            </w:r>
            <w:r w:rsidR="005878D7">
              <w:rPr>
                <w:rFonts w:cs="Arial"/>
                <w:b/>
                <w:color w:val="auto"/>
                <w:lang w:val="en-GB"/>
              </w:rPr>
              <w:t>Exchange System</w:t>
            </w:r>
          </w:p>
        </w:tc>
        <w:tc>
          <w:tcPr>
            <w:tcW w:w="6634" w:type="dxa"/>
          </w:tcPr>
          <w:p w14:paraId="5EDEB360" w14:textId="31DB10C4" w:rsidR="001707FB" w:rsidRPr="00171CD0" w:rsidRDefault="001707FB" w:rsidP="00213EC2">
            <w:pPr>
              <w:jc w:val="both"/>
              <w:rPr>
                <w:rFonts w:cs="Arial"/>
              </w:rPr>
            </w:pPr>
            <w:r w:rsidRPr="001707FB">
              <w:rPr>
                <w:rFonts w:cs="Arial"/>
              </w:rPr>
              <w:t xml:space="preserve">A facsimile machine or, as agreed between each </w:t>
            </w:r>
            <w:r w:rsidRPr="001707FB">
              <w:rPr>
                <w:rFonts w:cs="Arial"/>
                <w:b/>
                <w:bCs/>
              </w:rPr>
              <w:t>User</w:t>
            </w:r>
            <w:r w:rsidRPr="001707FB">
              <w:rPr>
                <w:rFonts w:cs="Arial"/>
              </w:rPr>
              <w:t xml:space="preserve"> with respect to their </w:t>
            </w:r>
            <w:r w:rsidRPr="001707FB">
              <w:rPr>
                <w:rFonts w:cs="Arial"/>
                <w:b/>
                <w:bCs/>
              </w:rPr>
              <w:t>Control Centre</w:t>
            </w:r>
            <w:r w:rsidRPr="001707FB">
              <w:rPr>
                <w:rFonts w:cs="Arial"/>
              </w:rPr>
              <w:t xml:space="preserve">, </w:t>
            </w:r>
            <w:r w:rsidRPr="001707FB">
              <w:rPr>
                <w:rFonts w:cs="Arial"/>
                <w:b/>
                <w:bCs/>
              </w:rPr>
              <w:t>Trading Point</w:t>
            </w:r>
            <w:r w:rsidRPr="001707FB">
              <w:rPr>
                <w:rFonts w:cs="Arial"/>
              </w:rPr>
              <w:t xml:space="preserve"> or </w:t>
            </w:r>
            <w:r w:rsidRPr="001707FB">
              <w:rPr>
                <w:rFonts w:cs="Arial"/>
                <w:b/>
                <w:bCs/>
              </w:rPr>
              <w:t>Control Point</w:t>
            </w:r>
            <w:r w:rsidRPr="001707FB">
              <w:rPr>
                <w:rFonts w:cs="Arial"/>
              </w:rPr>
              <w:t xml:space="preserve"> and </w:t>
            </w:r>
            <w:r w:rsidRPr="001707FB">
              <w:rPr>
                <w:rFonts w:cs="Arial"/>
                <w:b/>
                <w:bCs/>
              </w:rPr>
              <w:t>The Company</w:t>
            </w:r>
            <w:r w:rsidRPr="001707FB">
              <w:rPr>
                <w:rFonts w:cs="Arial"/>
              </w:rPr>
              <w:t xml:space="preserve">, an </w:t>
            </w:r>
            <w:r w:rsidRPr="001707FB">
              <w:rPr>
                <w:rFonts w:cs="Arial"/>
                <w:b/>
                <w:bCs/>
              </w:rPr>
              <w:t>Electronic Communication Platform</w:t>
            </w:r>
            <w:r w:rsidRPr="001707FB">
              <w:rPr>
                <w:rFonts w:cs="Arial"/>
              </w:rPr>
              <w:t xml:space="preserve"> that facilitates the exchange of information between a </w:t>
            </w:r>
            <w:r w:rsidRPr="001707FB">
              <w:rPr>
                <w:rFonts w:cs="Arial"/>
                <w:b/>
                <w:bCs/>
              </w:rPr>
              <w:t>User</w:t>
            </w:r>
            <w:r w:rsidRPr="001707FB">
              <w:rPr>
                <w:rFonts w:cs="Arial"/>
              </w:rPr>
              <w:t xml:space="preserve"> and </w:t>
            </w:r>
            <w:r w:rsidRPr="001707FB">
              <w:rPr>
                <w:rFonts w:cs="Arial"/>
                <w:b/>
                <w:bCs/>
              </w:rPr>
              <w:t>The Company</w:t>
            </w:r>
            <w:r w:rsidRPr="001707FB">
              <w:rPr>
                <w:rFonts w:cs="Arial"/>
              </w:rPr>
              <w:t>.</w:t>
            </w:r>
          </w:p>
        </w:tc>
      </w:tr>
      <w:tr w:rsidR="00213EC2" w:rsidRPr="007E0B31" w14:paraId="4A9CD3FB" w14:textId="77777777" w:rsidTr="0DEE1E6E">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0DEE1E6E">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 xml:space="preserve">BM </w:t>
            </w:r>
            <w:proofErr w:type="gramStart"/>
            <w:r w:rsidRPr="007E0B31">
              <w:rPr>
                <w:rFonts w:cs="Arial"/>
                <w:b/>
              </w:rPr>
              <w:t>Unit</w:t>
            </w:r>
            <w:r w:rsidRPr="007E0B31">
              <w:rPr>
                <w:rFonts w:cs="Arial"/>
              </w:rPr>
              <w:t>;</w:t>
            </w:r>
            <w:proofErr w:type="gramEnd"/>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0DEE1E6E">
        <w:trPr>
          <w:cantSplit/>
        </w:trPr>
        <w:tc>
          <w:tcPr>
            <w:tcW w:w="2884" w:type="dxa"/>
          </w:tcPr>
          <w:p w14:paraId="6617788B" w14:textId="18B1BB16" w:rsidR="00F65DFD" w:rsidRPr="007E0B31" w:rsidRDefault="00F65DFD" w:rsidP="00F65DFD">
            <w:pPr>
              <w:pStyle w:val="Arial11Bold"/>
              <w:rPr>
                <w:rFonts w:cs="Arial"/>
              </w:rPr>
            </w:pPr>
            <w:r w:rsidRPr="001006C1">
              <w:rPr>
                <w:rFonts w:cs="Arial"/>
              </w:rPr>
              <w:lastRenderedPageBreak/>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0DEE1E6E">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0DEE1E6E">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213EC2" w:rsidRPr="007E0B31" w14:paraId="087B589C" w14:textId="77777777" w:rsidTr="0DEE1E6E">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213EC2" w:rsidRPr="0079139F" w14:paraId="6FA98D3A" w14:textId="77777777" w:rsidTr="0DEE1E6E">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0DEE1E6E">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0DEE1E6E">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0DEE1E6E">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0DEE1E6E">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0DEE1E6E">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0DEE1E6E">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0DEE1E6E">
        <w:trPr>
          <w:cantSplit/>
        </w:trPr>
        <w:tc>
          <w:tcPr>
            <w:tcW w:w="2884" w:type="dxa"/>
          </w:tcPr>
          <w:p w14:paraId="1172C052" w14:textId="31D75C4B" w:rsidR="009871B0" w:rsidRPr="007E0B31" w:rsidRDefault="009871B0" w:rsidP="009871B0">
            <w:pPr>
              <w:pStyle w:val="Arial11Bold"/>
              <w:rPr>
                <w:rFonts w:cs="Arial"/>
              </w:rPr>
            </w:pPr>
            <w:r w:rsidRPr="001006C1">
              <w:rPr>
                <w:rFonts w:cs="Arial"/>
              </w:rPr>
              <w:lastRenderedPageBreak/>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0DEE1E6E">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0DEE1E6E">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0DEE1E6E">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0DEE1E6E">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0DEE1E6E">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0DEE1E6E">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4088B274"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005E6DD4">
              <w:rPr>
                <w:rFonts w:cs="Arial"/>
              </w:rPr>
              <w:t xml:space="preserve">, </w:t>
            </w:r>
            <w:r w:rsidR="005E6DD4" w:rsidRPr="005E6DD4">
              <w:rPr>
                <w:rFonts w:cs="Arial"/>
              </w:rPr>
              <w:t>any</w:t>
            </w:r>
            <w:r w:rsidR="00C32F88" w:rsidRPr="00411C8B">
              <w:rPr>
                <w:rFonts w:cs="Arial"/>
                <w:b/>
                <w:bCs/>
              </w:rPr>
              <w:t xml:space="preserve"> Competitively Appointed Transmission Licensee’s Transmission System </w:t>
            </w:r>
            <w:r w:rsidR="00C32F88" w:rsidRPr="00411C8B">
              <w:rPr>
                <w:rFonts w:cs="Arial"/>
              </w:rPr>
              <w:t>with</w:t>
            </w:r>
            <w:r w:rsidR="00C32F88" w:rsidRPr="00411C8B">
              <w:rPr>
                <w:rFonts w:cs="Arial"/>
                <w:b/>
                <w:bCs/>
              </w:rPr>
              <w:t xml:space="preserve"> Plant </w:t>
            </w:r>
            <w:r w:rsidR="00C32F88" w:rsidRPr="00411C8B">
              <w:rPr>
                <w:rFonts w:cs="Arial"/>
              </w:rPr>
              <w:t xml:space="preserve">and </w:t>
            </w:r>
            <w:r w:rsidR="00C32F88" w:rsidRPr="00411C8B">
              <w:rPr>
                <w:rFonts w:cs="Arial"/>
                <w:b/>
                <w:bCs/>
              </w:rPr>
              <w:t>Apparatus</w:t>
            </w:r>
            <w:r w:rsidR="00C32F88" w:rsidRPr="00411C8B">
              <w:rPr>
                <w:rFonts w:cs="Arial"/>
              </w:rPr>
              <w:t xml:space="preserve"> located in</w:t>
            </w:r>
            <w:r w:rsidR="00C32F88" w:rsidRPr="00411C8B">
              <w:rPr>
                <w:rFonts w:cs="Arial"/>
                <w:b/>
                <w:bCs/>
              </w:rPr>
              <w:t xml:space="preserve"> NGET’s Transmission Area</w:t>
            </w:r>
            <w:r w:rsidR="00C32F88" w:rsidRPr="00C32F88">
              <w:rPr>
                <w:rFonts w:cs="Arial"/>
              </w:rPr>
              <w:t xml:space="preserve"> </w:t>
            </w:r>
            <w:r w:rsidRPr="007E0B31">
              <w:rPr>
                <w:rFonts w:cs="Arial"/>
              </w:rPr>
              <w:t xml:space="preserve">and any </w:t>
            </w:r>
            <w:r w:rsidRPr="007E0B31">
              <w:rPr>
                <w:rFonts w:cs="Arial"/>
                <w:b/>
              </w:rPr>
              <w:t>E&amp;W Offshore Transmission Systems</w:t>
            </w:r>
            <w:r w:rsidRPr="007E0B31">
              <w:rPr>
                <w:rFonts w:cs="Arial"/>
              </w:rPr>
              <w:t>.</w:t>
            </w:r>
          </w:p>
        </w:tc>
      </w:tr>
      <w:tr w:rsidR="009871B0" w:rsidRPr="007E0B31" w14:paraId="27D19D54" w14:textId="77777777" w:rsidTr="0DEE1E6E">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0DEE1E6E">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0DEE1E6E">
        <w:trPr>
          <w:cantSplit/>
        </w:trPr>
        <w:tc>
          <w:tcPr>
            <w:tcW w:w="2884" w:type="dxa"/>
          </w:tcPr>
          <w:p w14:paraId="3BB43CE7" w14:textId="77777777" w:rsidR="009871B0" w:rsidRPr="007E0B31" w:rsidRDefault="009871B0" w:rsidP="009871B0">
            <w:pPr>
              <w:pStyle w:val="Arial11Bold"/>
              <w:rPr>
                <w:rFonts w:cs="Arial"/>
              </w:rPr>
            </w:pPr>
            <w:r w:rsidRPr="007E0B31">
              <w:rPr>
                <w:rFonts w:cs="Arial"/>
              </w:rPr>
              <w:lastRenderedPageBreak/>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0DEE1E6E">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0DEE1E6E">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proofErr w:type="gramStart"/>
            <w:r w:rsidRPr="007E0B31">
              <w:rPr>
                <w:rFonts w:cs="Arial"/>
                <w:b/>
              </w:rPr>
              <w:t>Suppliers</w:t>
            </w:r>
            <w:r w:rsidRPr="007E0B31">
              <w:rPr>
                <w:rFonts w:cs="Arial"/>
              </w:rPr>
              <w:t>;</w:t>
            </w:r>
            <w:proofErr w:type="gramEnd"/>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 xml:space="preserve">Onshore Transmission </w:t>
            </w:r>
            <w:proofErr w:type="gramStart"/>
            <w:r w:rsidRPr="007E0B31">
              <w:rPr>
                <w:rFonts w:cs="Arial"/>
                <w:b/>
              </w:rPr>
              <w:t>Licensees</w:t>
            </w:r>
            <w:r w:rsidRPr="007E0B31">
              <w:rPr>
                <w:rFonts w:cs="Arial"/>
              </w:rPr>
              <w:t>;</w:t>
            </w:r>
            <w:proofErr w:type="gramEnd"/>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0DEE1E6E">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0DEE1E6E">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0DEE1E6E">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0DEE1E6E">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0DEE1E6E">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031B6CA2" w:rsidR="009871B0" w:rsidRPr="007E0B31" w:rsidRDefault="009871B0" w:rsidP="009871B0">
            <w:pPr>
              <w:pStyle w:val="TableArial11"/>
              <w:rPr>
                <w:rFonts w:cs="Arial"/>
              </w:rPr>
            </w:pPr>
            <w:r w:rsidRPr="38E6A229">
              <w:rPr>
                <w:rFonts w:cs="Arial"/>
              </w:rPr>
              <w:t xml:space="preserve">As defined in </w:t>
            </w:r>
            <w:proofErr w:type="gramStart"/>
            <w:r w:rsidRPr="38E6A229">
              <w:rPr>
                <w:rFonts w:cs="Arial"/>
              </w:rPr>
              <w:t xml:space="preserve">the </w:t>
            </w:r>
            <w:r w:rsidR="0B234C31" w:rsidRPr="38E6A229">
              <w:rPr>
                <w:rFonts w:cs="Arial"/>
                <w:b/>
                <w:bCs/>
              </w:rPr>
              <w:t xml:space="preserve"> ESO</w:t>
            </w:r>
            <w:proofErr w:type="gramEnd"/>
            <w:r w:rsidRPr="38E6A229">
              <w:rPr>
                <w:rFonts w:cs="Arial"/>
                <w:b/>
                <w:bCs/>
              </w:rPr>
              <w:t xml:space="preserve"> Licence.</w:t>
            </w:r>
          </w:p>
        </w:tc>
      </w:tr>
      <w:tr w:rsidR="009871B0" w:rsidRPr="007E0B31" w14:paraId="3F1D3736" w14:textId="77777777" w:rsidTr="0DEE1E6E">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0DEE1E6E">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0DEE1E6E">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7456E88A" w14:textId="77777777" w:rsidTr="0DEE1E6E">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6122C" w14:paraId="6BCE5401" w14:textId="77777777" w:rsidTr="0DEE1E6E">
        <w:trPr>
          <w:cantSplit/>
          <w:trHeight w:val="300"/>
        </w:trPr>
        <w:tc>
          <w:tcPr>
            <w:tcW w:w="2884" w:type="dxa"/>
          </w:tcPr>
          <w:p w14:paraId="39685164" w14:textId="34E43844" w:rsidR="09B54F35" w:rsidRDefault="09B54F35" w:rsidP="004E64E8">
            <w:pPr>
              <w:pStyle w:val="Arial11Bold"/>
              <w:rPr>
                <w:rFonts w:cs="Arial"/>
              </w:rPr>
            </w:pPr>
            <w:r w:rsidRPr="38E6A229">
              <w:rPr>
                <w:rFonts w:cs="Arial"/>
              </w:rPr>
              <w:lastRenderedPageBreak/>
              <w:t>Electricity System Operator Licence or ESO Licence</w:t>
            </w:r>
          </w:p>
        </w:tc>
        <w:tc>
          <w:tcPr>
            <w:tcW w:w="6634" w:type="dxa"/>
          </w:tcPr>
          <w:p w14:paraId="2FA7907A" w14:textId="5C0D4FEF" w:rsidR="09B54F35" w:rsidRDefault="09B54F35" w:rsidP="004E64E8">
            <w:pPr>
              <w:pStyle w:val="TableArial11"/>
              <w:rPr>
                <w:rFonts w:cs="Arial"/>
              </w:rPr>
            </w:pPr>
            <w:r w:rsidRPr="38E6A229">
              <w:rPr>
                <w:rFonts w:cs="Arial"/>
              </w:rPr>
              <w:t>Means a licence granted or treated as granted under section 6(</w:t>
            </w:r>
            <w:proofErr w:type="gramStart"/>
            <w:r w:rsidRPr="38E6A229">
              <w:rPr>
                <w:rFonts w:cs="Arial"/>
              </w:rPr>
              <w:t>1)(</w:t>
            </w:r>
            <w:proofErr w:type="gramEnd"/>
            <w:r w:rsidRPr="38E6A229">
              <w:rPr>
                <w:rFonts w:cs="Arial"/>
              </w:rPr>
              <w:t xml:space="preserve">da) of the </w:t>
            </w:r>
            <w:r w:rsidRPr="004E64E8">
              <w:rPr>
                <w:rFonts w:cs="Arial"/>
                <w:b/>
                <w:bCs/>
              </w:rPr>
              <w:t>Act</w:t>
            </w:r>
            <w:r w:rsidRPr="38E6A229">
              <w:rPr>
                <w:rFonts w:cs="Arial"/>
                <w:b/>
                <w:bCs/>
              </w:rPr>
              <w:t>.</w:t>
            </w:r>
          </w:p>
        </w:tc>
      </w:tr>
      <w:tr w:rsidR="0093310B" w:rsidRPr="007E0B31" w14:paraId="2AA8471F" w14:textId="77777777" w:rsidTr="0DEE1E6E">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06122C" w14:paraId="3D099364" w14:textId="77777777" w:rsidTr="0DEE1E6E">
        <w:trPr>
          <w:cantSplit/>
          <w:trHeight w:val="300"/>
        </w:trPr>
        <w:tc>
          <w:tcPr>
            <w:tcW w:w="2884" w:type="dxa"/>
          </w:tcPr>
          <w:p w14:paraId="0EF67118" w14:textId="601C9E4C" w:rsidR="075A215F" w:rsidRDefault="075A215F" w:rsidP="004E64E8">
            <w:pPr>
              <w:pStyle w:val="Arial11Bold"/>
              <w:rPr>
                <w:rFonts w:cs="Arial"/>
              </w:rPr>
            </w:pPr>
            <w:r w:rsidRPr="38E6A229">
              <w:rPr>
                <w:rFonts w:cs="Arial"/>
              </w:rPr>
              <w:t>Electricity Ten Year Statement</w:t>
            </w:r>
          </w:p>
        </w:tc>
        <w:tc>
          <w:tcPr>
            <w:tcW w:w="6634" w:type="dxa"/>
          </w:tcPr>
          <w:p w14:paraId="5FC5FE4E" w14:textId="51DEFCB3" w:rsidR="075A215F" w:rsidRDefault="075A215F" w:rsidP="004E64E8">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46CBE348" w:rsidRPr="38E6A229">
              <w:rPr>
                <w:rFonts w:cs="Arial"/>
              </w:rPr>
              <w:t xml:space="preserve">condition C12 for each of the nine succeeding financial years. </w:t>
            </w:r>
          </w:p>
        </w:tc>
      </w:tr>
      <w:tr w:rsidR="009871B0" w:rsidRPr="007E0B31" w14:paraId="383B22BD" w14:textId="77777777" w:rsidTr="0DEE1E6E">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227AE4" w:rsidRPr="00045E74" w14:paraId="4C43C0AF" w14:textId="77777777" w:rsidTr="0DEE1E6E">
        <w:trPr>
          <w:cantSplit/>
        </w:trPr>
        <w:tc>
          <w:tcPr>
            <w:tcW w:w="2884" w:type="dxa"/>
          </w:tcPr>
          <w:p w14:paraId="6965C03B" w14:textId="52FAFDF4" w:rsidR="00227AE4" w:rsidRPr="002510FF" w:rsidRDefault="005A27C2" w:rsidP="009871B0">
            <w:pPr>
              <w:pStyle w:val="Arial11Bold"/>
              <w:rPr>
                <w:rFonts w:cs="Arial"/>
              </w:rPr>
            </w:pPr>
            <w:r>
              <w:rPr>
                <w:rFonts w:cs="Arial"/>
              </w:rPr>
              <w:t>Electronic Communication Platform</w:t>
            </w:r>
          </w:p>
        </w:tc>
        <w:tc>
          <w:tcPr>
            <w:tcW w:w="6634" w:type="dxa"/>
          </w:tcPr>
          <w:p w14:paraId="7F8C8127" w14:textId="677FE27D" w:rsidR="00227AE4" w:rsidRPr="002510FF" w:rsidRDefault="005A27C2" w:rsidP="009871B0">
            <w:pPr>
              <w:pStyle w:val="TableArial11"/>
              <w:rPr>
                <w:rFonts w:cs="Arial"/>
              </w:rPr>
            </w:pPr>
            <w:r>
              <w:rPr>
                <w:rFonts w:cs="Arial"/>
              </w:rPr>
              <w:t>A</w:t>
            </w:r>
            <w:r w:rsidRPr="005A27C2">
              <w:rPr>
                <w:rFonts w:cs="Arial"/>
              </w:rPr>
              <w:t xml:space="preserve">n information exchange platform established, provided, and maintained by </w:t>
            </w:r>
            <w:r w:rsidRPr="003378E0">
              <w:rPr>
                <w:rFonts w:cs="Arial"/>
                <w:b/>
                <w:bCs/>
              </w:rPr>
              <w:t xml:space="preserve">The Company </w:t>
            </w:r>
            <w:r w:rsidRPr="005A27C2">
              <w:rPr>
                <w:rFonts w:cs="Arial"/>
              </w:rPr>
              <w:t xml:space="preserve">that facilitates the exchange of information between a </w:t>
            </w:r>
            <w:r w:rsidRPr="003378E0">
              <w:rPr>
                <w:rFonts w:cs="Arial"/>
                <w:b/>
                <w:bCs/>
              </w:rPr>
              <w:t>User</w:t>
            </w:r>
            <w:r w:rsidRPr="005A27C2">
              <w:rPr>
                <w:rFonts w:cs="Arial"/>
              </w:rPr>
              <w:t xml:space="preserve"> and </w:t>
            </w:r>
            <w:r w:rsidRPr="003378E0">
              <w:rPr>
                <w:rFonts w:cs="Arial"/>
                <w:b/>
                <w:bCs/>
              </w:rPr>
              <w:t>The Company</w:t>
            </w:r>
            <w:r w:rsidRPr="005A27C2">
              <w:rPr>
                <w:rFonts w:cs="Arial"/>
              </w:rPr>
              <w:t>.</w:t>
            </w:r>
          </w:p>
        </w:tc>
      </w:tr>
      <w:tr w:rsidR="009871B0" w:rsidRPr="00045E74" w14:paraId="7C353F29" w14:textId="77777777" w:rsidTr="0DEE1E6E">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0DEE1E6E">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0DEE1E6E">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0DEE1E6E">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9871B0" w:rsidRPr="007E0B31" w14:paraId="76FDE784" w14:textId="77777777" w:rsidTr="0DEE1E6E">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0DEE1E6E">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0DEE1E6E">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0DEE1E6E">
        <w:trPr>
          <w:cantSplit/>
        </w:trPr>
        <w:tc>
          <w:tcPr>
            <w:tcW w:w="2884"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0DEE1E6E">
        <w:trPr>
          <w:cantSplit/>
        </w:trPr>
        <w:tc>
          <w:tcPr>
            <w:tcW w:w="2884" w:type="dxa"/>
          </w:tcPr>
          <w:p w14:paraId="5E4F87D8" w14:textId="77777777" w:rsidR="009871B0" w:rsidRPr="007E0B31" w:rsidRDefault="009871B0" w:rsidP="009871B0">
            <w:pPr>
              <w:pStyle w:val="Arial11Bold"/>
              <w:rPr>
                <w:rFonts w:cs="Arial"/>
              </w:rPr>
            </w:pPr>
            <w:r w:rsidRPr="007E0B31">
              <w:rPr>
                <w:rFonts w:cs="Arial"/>
              </w:rPr>
              <w:lastRenderedPageBreak/>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9871B0" w:rsidRPr="007E0B31" w14:paraId="0B7E24DC" w14:textId="77777777" w:rsidTr="0DEE1E6E">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0DEE1E6E">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0DEE1E6E">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0DEE1E6E">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0DEE1E6E">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0DEE1E6E">
        <w:trPr>
          <w:cantSplit/>
        </w:trPr>
        <w:tc>
          <w:tcPr>
            <w:tcW w:w="2884" w:type="dxa"/>
          </w:tcPr>
          <w:p w14:paraId="5B18CA36" w14:textId="4AA74331" w:rsidR="009871B0" w:rsidRPr="007E0B31" w:rsidRDefault="009871B0" w:rsidP="009871B0">
            <w:pPr>
              <w:pStyle w:val="Arial11Bold"/>
              <w:rPr>
                <w:rFonts w:cs="Arial"/>
              </w:rPr>
            </w:pPr>
            <w:bookmarkStart w:id="18"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8"/>
          </w:p>
        </w:tc>
        <w:tc>
          <w:tcPr>
            <w:tcW w:w="6634" w:type="dxa"/>
          </w:tcPr>
          <w:p w14:paraId="611268A9" w14:textId="49E96478" w:rsidR="009871B0" w:rsidRPr="007E0B31" w:rsidRDefault="009871B0" w:rsidP="009871B0">
            <w:pPr>
              <w:pStyle w:val="TableArial11"/>
              <w:rPr>
                <w:rFonts w:cs="Arial"/>
                <w:i/>
              </w:rPr>
            </w:pPr>
            <w:bookmarkStart w:id="19"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19"/>
          </w:p>
        </w:tc>
      </w:tr>
      <w:tr w:rsidR="009871B0" w:rsidRPr="007E0B31" w14:paraId="2950C7E5" w14:textId="77777777" w:rsidTr="0DEE1E6E">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0DEE1E6E">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4E232BB0" w:rsidR="009871B0" w:rsidRPr="007E0B31" w:rsidRDefault="009871B0" w:rsidP="009871B0">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w:t>
            </w:r>
            <w:proofErr w:type="gramStart"/>
            <w:r w:rsidRPr="38E6A229">
              <w:rPr>
                <w:rFonts w:cs="Arial"/>
              </w:rPr>
              <w:t xml:space="preserve">the </w:t>
            </w:r>
            <w:r w:rsidR="38E29A1B" w:rsidRPr="38E6A229">
              <w:rPr>
                <w:rFonts w:cs="Arial"/>
              </w:rPr>
              <w:t xml:space="preserve"> nine</w:t>
            </w:r>
            <w:proofErr w:type="gramEnd"/>
            <w:r w:rsidRPr="38E6A229">
              <w:rPr>
                <w:rFonts w:cs="Arial"/>
              </w:rPr>
              <w:t xml:space="preserve"> succeeding </w:t>
            </w:r>
            <w:r w:rsidRPr="38E6A229">
              <w:rPr>
                <w:rFonts w:cs="Arial"/>
                <w:b/>
                <w:bCs/>
              </w:rPr>
              <w:t>Financial Years</w:t>
            </w:r>
            <w:r w:rsidRPr="38E6A229">
              <w:rPr>
                <w:rFonts w:cs="Arial"/>
              </w:rPr>
              <w:t xml:space="preserve"> will be an estimate of what is expected.</w:t>
            </w:r>
          </w:p>
        </w:tc>
      </w:tr>
      <w:tr w:rsidR="009871B0" w:rsidRPr="007E0B31" w14:paraId="393BBD51" w14:textId="77777777" w:rsidTr="0DEE1E6E">
        <w:trPr>
          <w:cantSplit/>
        </w:trPr>
        <w:tc>
          <w:tcPr>
            <w:tcW w:w="2884" w:type="dxa"/>
          </w:tcPr>
          <w:p w14:paraId="12276130" w14:textId="77777777" w:rsidR="009871B0" w:rsidRPr="007E0B31" w:rsidRDefault="009871B0" w:rsidP="009871B0">
            <w:pPr>
              <w:pStyle w:val="Arial11Bold"/>
              <w:rPr>
                <w:rFonts w:cs="Arial"/>
              </w:rPr>
            </w:pPr>
            <w:r w:rsidRPr="007E0B31">
              <w:rPr>
                <w:rFonts w:cs="Arial"/>
              </w:rPr>
              <w:lastRenderedPageBreak/>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0DEE1E6E">
        <w:trPr>
          <w:cantSplit/>
        </w:trPr>
        <w:tc>
          <w:tcPr>
            <w:tcW w:w="2884" w:type="dxa"/>
          </w:tcPr>
          <w:p w14:paraId="43DAAB5C" w14:textId="05D82DA7" w:rsidR="009871B0" w:rsidRPr="007E0B31" w:rsidRDefault="009871B0" w:rsidP="009871B0">
            <w:pPr>
              <w:pStyle w:val="Arial11Bold"/>
              <w:rPr>
                <w:rFonts w:cs="Arial"/>
              </w:rPr>
            </w:pPr>
            <w:r w:rsidRPr="007E0B31">
              <w:rPr>
                <w:rFonts w:cs="Arial"/>
              </w:rPr>
              <w:lastRenderedPageBreak/>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0DEE1E6E">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r>
            <w:proofErr w:type="gramStart"/>
            <w:r w:rsidRPr="005C20E3">
              <w:rPr>
                <w:rFonts w:cs="Arial"/>
              </w:rPr>
              <w:t>All of</w:t>
            </w:r>
            <w:proofErr w:type="gramEnd"/>
            <w:r w:rsidRPr="005C20E3">
              <w:rPr>
                <w:rFonts w:cs="Arial"/>
              </w:rPr>
              <w:t xml:space="preserve">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0DEE1E6E">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364FD88E" w:rsidR="009871B0" w:rsidRPr="007E0B31" w:rsidRDefault="009871B0" w:rsidP="009871B0">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w:t>
            </w:r>
            <w:proofErr w:type="gramStart"/>
            <w:r w:rsidRPr="38E6A229">
              <w:rPr>
                <w:rFonts w:cs="Arial"/>
              </w:rPr>
              <w:t xml:space="preserve">of </w:t>
            </w:r>
            <w:r w:rsidR="279ACA04" w:rsidRPr="38E6A229">
              <w:rPr>
                <w:rFonts w:cs="Arial"/>
                <w:b/>
                <w:bCs/>
              </w:rPr>
              <w:t xml:space="preserve"> Assimilated</w:t>
            </w:r>
            <w:proofErr w:type="gramEnd"/>
            <w:r w:rsidRPr="38E6A229">
              <w:rPr>
                <w:rFonts w:cs="Arial"/>
                <w:b/>
                <w:bCs/>
              </w:rPr>
              <w:t xml:space="preserve">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9871B0" w:rsidRPr="007E0B31" w14:paraId="1927BF72" w14:textId="77777777" w:rsidTr="0DEE1E6E">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0DEE1E6E">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0DEE1E6E">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0DEE1E6E">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0DEE1E6E">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0DEE1E6E">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0DEE1E6E">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9871B0" w:rsidRPr="007E0B31" w14:paraId="2402AE83" w14:textId="77777777" w:rsidTr="0DEE1E6E">
        <w:trPr>
          <w:cantSplit/>
        </w:trPr>
        <w:tc>
          <w:tcPr>
            <w:tcW w:w="2884" w:type="dxa"/>
          </w:tcPr>
          <w:p w14:paraId="2C33AAB8" w14:textId="77777777" w:rsidR="009871B0" w:rsidRPr="007E0B31" w:rsidRDefault="009871B0" w:rsidP="009871B0">
            <w:pPr>
              <w:pStyle w:val="Arial11Bold"/>
              <w:rPr>
                <w:rFonts w:cs="Arial"/>
              </w:rPr>
            </w:pPr>
            <w:r w:rsidRPr="007E0B31">
              <w:rPr>
                <w:rFonts w:cs="Arial"/>
              </w:rPr>
              <w:lastRenderedPageBreak/>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0DEE1E6E">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0DEE1E6E">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0DEE1E6E">
        <w:trPr>
          <w:cantSplit/>
        </w:trPr>
        <w:tc>
          <w:tcPr>
            <w:tcW w:w="2884"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0DEE1E6E">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0DEE1E6E">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0DEE1E6E">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0DEE1E6E">
        <w:trPr>
          <w:cantSplit/>
        </w:trPr>
        <w:tc>
          <w:tcPr>
            <w:tcW w:w="2884" w:type="dxa"/>
          </w:tcPr>
          <w:p w14:paraId="21F38B58" w14:textId="77777777" w:rsidR="009871B0" w:rsidRPr="007E0B31" w:rsidRDefault="009871B0" w:rsidP="009871B0">
            <w:pPr>
              <w:pStyle w:val="Arial11Bold"/>
              <w:rPr>
                <w:rFonts w:cs="Arial"/>
              </w:rPr>
            </w:pPr>
            <w:r w:rsidRPr="007E0B31">
              <w:rPr>
                <w:rFonts w:cs="Arial"/>
              </w:rPr>
              <w:lastRenderedPageBreak/>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0DEE1E6E">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0DEE1E6E">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0DEE1E6E">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0DEE1E6E">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0DEE1E6E">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0DEE1E6E">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0DEE1E6E">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0DEE1E6E">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0DEE1E6E">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0DEE1E6E">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0DEE1E6E">
        <w:trPr>
          <w:cantSplit/>
        </w:trPr>
        <w:tc>
          <w:tcPr>
            <w:tcW w:w="2884" w:type="dxa"/>
          </w:tcPr>
          <w:p w14:paraId="686BDC85" w14:textId="77777777" w:rsidR="009871B0" w:rsidRPr="007E0B31" w:rsidRDefault="009871B0" w:rsidP="009871B0">
            <w:pPr>
              <w:pStyle w:val="Arial11Bold"/>
              <w:rPr>
                <w:rFonts w:cs="Arial"/>
              </w:rPr>
            </w:pPr>
            <w:r w:rsidRPr="007E0B31">
              <w:rPr>
                <w:rFonts w:cs="Arial"/>
              </w:rPr>
              <w:lastRenderedPageBreak/>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w:t>
            </w:r>
            <w:proofErr w:type="spellStart"/>
            <w:r w:rsidRPr="007E0B31">
              <w:rPr>
                <w:rFonts w:cs="Arial"/>
              </w:rPr>
              <w:t>i</w:t>
            </w:r>
            <w:proofErr w:type="spellEnd"/>
            <w:r w:rsidRPr="007E0B31">
              <w:rPr>
                <w:rFonts w:cs="Arial"/>
              </w:rPr>
              <w:t xml:space="preserve">) </w:t>
            </w:r>
            <w:r>
              <w:rPr>
                <w:rFonts w:cs="Arial"/>
              </w:rPr>
              <w:tab/>
            </w:r>
            <w:r w:rsidRPr="007E0B31">
              <w:rPr>
                <w:rFonts w:cs="Arial"/>
              </w:rPr>
              <w:t xml:space="preserve">updating names or addresses listed in the </w:t>
            </w:r>
            <w:r w:rsidRPr="007E0B31">
              <w:rPr>
                <w:rFonts w:cs="Arial"/>
                <w:b/>
              </w:rPr>
              <w:t xml:space="preserve">Grid </w:t>
            </w:r>
            <w:proofErr w:type="gramStart"/>
            <w:r w:rsidRPr="007E0B31">
              <w:rPr>
                <w:rFonts w:cs="Arial"/>
                <w:b/>
              </w:rPr>
              <w:t>Code</w:t>
            </w:r>
            <w:r w:rsidRPr="007E0B31">
              <w:rPr>
                <w:rFonts w:cs="Arial"/>
              </w:rPr>
              <w:t>;</w:t>
            </w:r>
            <w:proofErr w:type="gramEnd"/>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 xml:space="preserve">correcting any minor typographical </w:t>
            </w:r>
            <w:proofErr w:type="gramStart"/>
            <w:r w:rsidRPr="007E0B31">
              <w:rPr>
                <w:rFonts w:cs="Arial"/>
              </w:rPr>
              <w:t>errors;</w:t>
            </w:r>
            <w:proofErr w:type="gramEnd"/>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0DEE1E6E">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0DEE1E6E">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0DEE1E6E">
        <w:trPr>
          <w:cantSplit/>
        </w:trPr>
        <w:tc>
          <w:tcPr>
            <w:tcW w:w="2884" w:type="dxa"/>
          </w:tcPr>
          <w:p w14:paraId="1AE62D52" w14:textId="0707DBC7" w:rsidR="00F81D7C" w:rsidRPr="00CB537D" w:rsidRDefault="00F81D7C" w:rsidP="00F81D7C">
            <w:pPr>
              <w:pStyle w:val="Arial11Bold"/>
            </w:pPr>
            <w:r w:rsidRPr="00C65C3A">
              <w:rPr>
                <w:bCs/>
              </w:rPr>
              <w:t>Final-Balancing Compliance Notification  </w:t>
            </w:r>
          </w:p>
        </w:tc>
        <w:tc>
          <w:tcPr>
            <w:tcW w:w="6634" w:type="dxa"/>
          </w:tcPr>
          <w:p w14:paraId="53871824" w14:textId="669CA530"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F81D7C">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0DEE1E6E">
        <w:trPr>
          <w:cantSplit/>
        </w:trPr>
        <w:tc>
          <w:tcPr>
            <w:tcW w:w="2884" w:type="dxa"/>
          </w:tcPr>
          <w:p w14:paraId="39CA52E1" w14:textId="77777777" w:rsidR="00F81D7C" w:rsidRPr="007E0B31" w:rsidRDefault="00F81D7C" w:rsidP="00F81D7C">
            <w:pPr>
              <w:pStyle w:val="Arial11Bold"/>
              <w:rPr>
                <w:rFonts w:cs="Arial"/>
              </w:rPr>
            </w:pPr>
            <w:r w:rsidRPr="007E0B31">
              <w:rPr>
                <w:rFonts w:cs="Arial"/>
              </w:rPr>
              <w:t>Final Generation Outage Programme</w:t>
            </w:r>
          </w:p>
        </w:tc>
        <w:tc>
          <w:tcPr>
            <w:tcW w:w="6634" w:type="dxa"/>
          </w:tcPr>
          <w:p w14:paraId="21DA4626" w14:textId="20118034" w:rsidR="00F81D7C" w:rsidRPr="007E0B31" w:rsidRDefault="00F81D7C" w:rsidP="00F81D7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0DEE1E6E">
        <w:trPr>
          <w:cantSplit/>
        </w:trPr>
        <w:tc>
          <w:tcPr>
            <w:tcW w:w="2884" w:type="dxa"/>
          </w:tcPr>
          <w:p w14:paraId="24A46B59" w14:textId="6EF2404B" w:rsidR="00F81D7C" w:rsidRPr="007E0B31" w:rsidRDefault="00F81D7C" w:rsidP="00F81D7C">
            <w:pPr>
              <w:pStyle w:val="Arial11Bold"/>
              <w:rPr>
                <w:rFonts w:cs="Arial"/>
              </w:rPr>
            </w:pPr>
            <w:bookmarkStart w:id="20" w:name="_DV_C20"/>
            <w:r w:rsidRPr="007E0B31">
              <w:rPr>
                <w:rFonts w:cs="Arial"/>
              </w:rPr>
              <w:t xml:space="preserve">Final Operational Notification </w:t>
            </w:r>
            <w:r w:rsidRPr="007E0B31">
              <w:rPr>
                <w:rFonts w:cs="Arial"/>
                <w:b w:val="0"/>
              </w:rPr>
              <w:t>or</w:t>
            </w:r>
            <w:r w:rsidRPr="007E0B31">
              <w:rPr>
                <w:rFonts w:cs="Arial"/>
              </w:rPr>
              <w:t xml:space="preserve"> FON </w:t>
            </w:r>
            <w:bookmarkEnd w:id="20"/>
          </w:p>
        </w:tc>
        <w:tc>
          <w:tcPr>
            <w:tcW w:w="6634" w:type="dxa"/>
          </w:tcPr>
          <w:p w14:paraId="52B70B80" w14:textId="1AE703F3" w:rsidR="00F81D7C" w:rsidRPr="007E0B31" w:rsidRDefault="00F81D7C" w:rsidP="00F81D7C">
            <w:pPr>
              <w:pStyle w:val="TableArial11"/>
              <w:rPr>
                <w:rFonts w:cs="Arial"/>
              </w:rPr>
            </w:pPr>
            <w:bookmarkStart w:id="21"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1"/>
          </w:p>
          <w:p w14:paraId="534102FE" w14:textId="77777777" w:rsidR="00F81D7C" w:rsidRPr="007E0B31" w:rsidRDefault="00F81D7C" w:rsidP="00F81D7C">
            <w:pPr>
              <w:pStyle w:val="TableArial11"/>
              <w:ind w:left="567" w:hanging="567"/>
              <w:rPr>
                <w:rFonts w:cs="Arial"/>
              </w:rPr>
            </w:pPr>
            <w:bookmarkStart w:id="22" w:name="_DV_C22"/>
            <w:r w:rsidRPr="007E0B31">
              <w:rPr>
                <w:rFonts w:cs="Arial"/>
              </w:rPr>
              <w:t>(a)</w:t>
            </w:r>
            <w:r w:rsidRPr="007E0B31">
              <w:rPr>
                <w:rFonts w:cs="Arial"/>
              </w:rPr>
              <w:tab/>
              <w:t>with the Grid Code, (or where they apply, that relevant derogations have been granted), and</w:t>
            </w:r>
            <w:bookmarkEnd w:id="22"/>
          </w:p>
          <w:p w14:paraId="001CADC8" w14:textId="77777777" w:rsidR="00F81D7C" w:rsidRPr="007E0B31" w:rsidRDefault="00F81D7C" w:rsidP="00F81D7C">
            <w:pPr>
              <w:pStyle w:val="TableArial11"/>
              <w:ind w:left="567" w:hanging="567"/>
              <w:rPr>
                <w:rFonts w:cs="Arial"/>
              </w:rPr>
            </w:pPr>
            <w:bookmarkStart w:id="23"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3"/>
          </w:p>
          <w:p w14:paraId="67438D86" w14:textId="77777777" w:rsidR="00F81D7C" w:rsidRPr="007E0B31" w:rsidRDefault="00F81D7C" w:rsidP="00F81D7C">
            <w:pPr>
              <w:pStyle w:val="TableArial11"/>
              <w:rPr>
                <w:rFonts w:cs="Arial"/>
                <w:u w:val="single"/>
              </w:rPr>
            </w:pPr>
            <w:bookmarkStart w:id="24"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24"/>
          </w:p>
        </w:tc>
      </w:tr>
      <w:tr w:rsidR="00F81D7C" w:rsidRPr="007E0B31" w14:paraId="197251CB" w14:textId="77777777" w:rsidTr="0DEE1E6E">
        <w:trPr>
          <w:cantSplit/>
        </w:trPr>
        <w:tc>
          <w:tcPr>
            <w:tcW w:w="2884" w:type="dxa"/>
          </w:tcPr>
          <w:p w14:paraId="004E90B7" w14:textId="77777777" w:rsidR="00F81D7C" w:rsidRPr="007E0B31" w:rsidRDefault="00F81D7C" w:rsidP="00F81D7C">
            <w:pPr>
              <w:pStyle w:val="Arial11Bold"/>
              <w:rPr>
                <w:rFonts w:cs="Arial"/>
              </w:rPr>
            </w:pPr>
            <w:r w:rsidRPr="007E0B31">
              <w:rPr>
                <w:rFonts w:cs="Arial"/>
              </w:rPr>
              <w:lastRenderedPageBreak/>
              <w:t>Final Physical Notification Data</w:t>
            </w:r>
          </w:p>
        </w:tc>
        <w:tc>
          <w:tcPr>
            <w:tcW w:w="6634" w:type="dxa"/>
          </w:tcPr>
          <w:p w14:paraId="61126324"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0DEE1E6E">
        <w:trPr>
          <w:cantSplit/>
        </w:trPr>
        <w:tc>
          <w:tcPr>
            <w:tcW w:w="2884" w:type="dxa"/>
          </w:tcPr>
          <w:p w14:paraId="51B8A852" w14:textId="77777777" w:rsidR="00F81D7C" w:rsidRPr="007E0B31" w:rsidRDefault="00F81D7C" w:rsidP="00F81D7C">
            <w:pPr>
              <w:pStyle w:val="Arial11Bold"/>
              <w:rPr>
                <w:rFonts w:cs="Arial"/>
              </w:rPr>
            </w:pPr>
            <w:r w:rsidRPr="007E0B31">
              <w:rPr>
                <w:rFonts w:cs="Arial"/>
              </w:rPr>
              <w:t>Final Report</w:t>
            </w:r>
          </w:p>
        </w:tc>
        <w:tc>
          <w:tcPr>
            <w:tcW w:w="6634" w:type="dxa"/>
          </w:tcPr>
          <w:p w14:paraId="341E27E2" w14:textId="213B90D1" w:rsidR="00F81D7C" w:rsidRPr="007E0B31" w:rsidRDefault="00F81D7C" w:rsidP="00F81D7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0DEE1E6E">
        <w:trPr>
          <w:cantSplit/>
        </w:trPr>
        <w:tc>
          <w:tcPr>
            <w:tcW w:w="2884" w:type="dxa"/>
          </w:tcPr>
          <w:p w14:paraId="3018FCC1" w14:textId="77777777" w:rsidR="00F81D7C" w:rsidRPr="007E0B31" w:rsidRDefault="00F81D7C" w:rsidP="00F81D7C">
            <w:pPr>
              <w:pStyle w:val="Arial11Bold"/>
              <w:rPr>
                <w:rFonts w:cs="Arial"/>
              </w:rPr>
            </w:pPr>
            <w:r w:rsidRPr="007E0B31">
              <w:rPr>
                <w:rFonts w:cs="Arial"/>
              </w:rPr>
              <w:t>Financial Year</w:t>
            </w:r>
          </w:p>
        </w:tc>
        <w:tc>
          <w:tcPr>
            <w:tcW w:w="6634" w:type="dxa"/>
          </w:tcPr>
          <w:p w14:paraId="49A5339B" w14:textId="6E8ABF5C" w:rsidR="00F81D7C" w:rsidRPr="007E0B31" w:rsidRDefault="2FD604EE" w:rsidP="00F81D7C">
            <w:pPr>
              <w:pStyle w:val="TableArial11"/>
              <w:rPr>
                <w:rFonts w:cs="Arial"/>
              </w:rPr>
            </w:pPr>
            <w:r w:rsidRPr="38E6A229">
              <w:rPr>
                <w:rFonts w:cs="Arial"/>
              </w:rPr>
              <w:t xml:space="preserve">As defined in the </w:t>
            </w:r>
            <w:r w:rsidRPr="38E6A229">
              <w:rPr>
                <w:rFonts w:cs="Arial"/>
                <w:b/>
                <w:bCs/>
              </w:rPr>
              <w:t>ESO Licence.</w:t>
            </w:r>
          </w:p>
        </w:tc>
      </w:tr>
      <w:tr w:rsidR="00F81D7C" w:rsidRPr="007E0B31" w14:paraId="6050AA75" w14:textId="77777777" w:rsidTr="0DEE1E6E">
        <w:trPr>
          <w:cantSplit/>
        </w:trPr>
        <w:tc>
          <w:tcPr>
            <w:tcW w:w="2884" w:type="dxa"/>
          </w:tcPr>
          <w:p w14:paraId="29C983BC" w14:textId="77777777" w:rsidR="00F81D7C" w:rsidRPr="007E0B31" w:rsidRDefault="00F81D7C" w:rsidP="00F81D7C">
            <w:pPr>
              <w:pStyle w:val="Arial11Bold"/>
              <w:rPr>
                <w:rFonts w:cs="Arial"/>
              </w:rPr>
            </w:pPr>
            <w:r w:rsidRPr="007E0B31">
              <w:rPr>
                <w:rFonts w:cs="Arial"/>
              </w:rPr>
              <w:t>Fixed Proposed Implementation Date</w:t>
            </w:r>
          </w:p>
        </w:tc>
        <w:tc>
          <w:tcPr>
            <w:tcW w:w="6634" w:type="dxa"/>
          </w:tcPr>
          <w:p w14:paraId="32CF933F"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0DEE1E6E">
        <w:trPr>
          <w:cantSplit/>
        </w:trPr>
        <w:tc>
          <w:tcPr>
            <w:tcW w:w="2884" w:type="dxa"/>
          </w:tcPr>
          <w:p w14:paraId="11A82ACA" w14:textId="77777777" w:rsidR="00F81D7C" w:rsidRPr="007E0B31" w:rsidRDefault="00F81D7C" w:rsidP="00F81D7C">
            <w:pPr>
              <w:pStyle w:val="Arial11Bold"/>
              <w:rPr>
                <w:rFonts w:cs="Arial"/>
              </w:rPr>
            </w:pPr>
            <w:r w:rsidRPr="007E0B31">
              <w:rPr>
                <w:rFonts w:cs="Arial"/>
              </w:rPr>
              <w:t xml:space="preserve">Flicker Severity </w:t>
            </w:r>
          </w:p>
          <w:p w14:paraId="7B7E4A84" w14:textId="77777777" w:rsidR="00F81D7C" w:rsidRPr="007E0B31" w:rsidRDefault="00F81D7C" w:rsidP="00F81D7C">
            <w:pPr>
              <w:pStyle w:val="Arial11Bold"/>
              <w:rPr>
                <w:rFonts w:cs="Arial"/>
              </w:rPr>
            </w:pPr>
            <w:r w:rsidRPr="007E0B31">
              <w:rPr>
                <w:rFonts w:cs="Arial"/>
              </w:rPr>
              <w:t>(Long Term)</w:t>
            </w:r>
          </w:p>
        </w:tc>
        <w:tc>
          <w:tcPr>
            <w:tcW w:w="6634" w:type="dxa"/>
          </w:tcPr>
          <w:p w14:paraId="36FDA091" w14:textId="77777777" w:rsidR="00F81D7C" w:rsidRPr="007E0B31" w:rsidRDefault="00F81D7C" w:rsidP="00F81D7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0DEE1E6E">
        <w:trPr>
          <w:cantSplit/>
        </w:trPr>
        <w:tc>
          <w:tcPr>
            <w:tcW w:w="2884" w:type="dxa"/>
          </w:tcPr>
          <w:p w14:paraId="62449C25" w14:textId="77777777" w:rsidR="00F81D7C" w:rsidRPr="007E0B31" w:rsidRDefault="00F81D7C" w:rsidP="00F81D7C">
            <w:pPr>
              <w:pStyle w:val="Arial11Bold"/>
              <w:rPr>
                <w:rFonts w:cs="Arial"/>
              </w:rPr>
            </w:pPr>
            <w:r w:rsidRPr="007E0B31">
              <w:rPr>
                <w:rFonts w:cs="Arial"/>
              </w:rPr>
              <w:t xml:space="preserve">Flicker Severity </w:t>
            </w:r>
          </w:p>
          <w:p w14:paraId="7D271E51" w14:textId="77777777" w:rsidR="00F81D7C" w:rsidRPr="007E0B31" w:rsidRDefault="00F81D7C" w:rsidP="00F81D7C">
            <w:pPr>
              <w:pStyle w:val="Arial11Bold"/>
              <w:rPr>
                <w:rFonts w:cs="Arial"/>
              </w:rPr>
            </w:pPr>
            <w:r w:rsidRPr="007E0B31">
              <w:rPr>
                <w:rFonts w:cs="Arial"/>
              </w:rPr>
              <w:t>(Short Term)</w:t>
            </w:r>
          </w:p>
        </w:tc>
        <w:tc>
          <w:tcPr>
            <w:tcW w:w="6634" w:type="dxa"/>
          </w:tcPr>
          <w:p w14:paraId="60C2F253" w14:textId="77777777" w:rsidR="00F81D7C" w:rsidRPr="007E0B31" w:rsidRDefault="00F81D7C" w:rsidP="00F81D7C">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0DEE1E6E">
        <w:trPr>
          <w:cantSplit/>
        </w:trPr>
        <w:tc>
          <w:tcPr>
            <w:tcW w:w="2884" w:type="dxa"/>
          </w:tcPr>
          <w:p w14:paraId="29A7554A" w14:textId="77777777" w:rsidR="00F81D7C" w:rsidRPr="007E0B31" w:rsidRDefault="00F81D7C" w:rsidP="00F81D7C">
            <w:pPr>
              <w:pStyle w:val="Arial11Bold"/>
              <w:rPr>
                <w:rFonts w:cs="Arial"/>
              </w:rPr>
            </w:pPr>
            <w:r w:rsidRPr="007E0B31">
              <w:rPr>
                <w:rFonts w:cs="Arial"/>
              </w:rPr>
              <w:t>Forecast Data</w:t>
            </w:r>
          </w:p>
        </w:tc>
        <w:tc>
          <w:tcPr>
            <w:tcW w:w="6634" w:type="dxa"/>
          </w:tcPr>
          <w:p w14:paraId="137FC4B0"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0DEE1E6E">
        <w:trPr>
          <w:cantSplit/>
        </w:trPr>
        <w:tc>
          <w:tcPr>
            <w:tcW w:w="2884" w:type="dxa"/>
          </w:tcPr>
          <w:p w14:paraId="2530D328" w14:textId="77777777" w:rsidR="00F81D7C" w:rsidRPr="007E0B31" w:rsidRDefault="00F81D7C" w:rsidP="00F81D7C">
            <w:pPr>
              <w:pStyle w:val="Arial11Bold"/>
              <w:rPr>
                <w:rFonts w:cs="Arial"/>
              </w:rPr>
            </w:pPr>
            <w:r w:rsidRPr="007E0B31">
              <w:rPr>
                <w:rFonts w:cs="Arial"/>
              </w:rPr>
              <w:t>Frequency</w:t>
            </w:r>
          </w:p>
        </w:tc>
        <w:tc>
          <w:tcPr>
            <w:tcW w:w="6634" w:type="dxa"/>
          </w:tcPr>
          <w:p w14:paraId="5D2158EE" w14:textId="77777777" w:rsidR="00F81D7C" w:rsidRPr="007E0B31" w:rsidRDefault="00F81D7C" w:rsidP="00F81D7C">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F81D7C" w:rsidRPr="007E0B31" w14:paraId="7F38DB83" w14:textId="77777777" w:rsidTr="0DEE1E6E">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F81D7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F81D7C">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F81D7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0DEE1E6E">
        <w:trPr>
          <w:cantSplit/>
        </w:trPr>
        <w:tc>
          <w:tcPr>
            <w:tcW w:w="2884" w:type="dxa"/>
          </w:tcPr>
          <w:p w14:paraId="06F08692" w14:textId="4BD622F9" w:rsidR="00F81D7C" w:rsidRPr="0079139F" w:rsidRDefault="00F81D7C" w:rsidP="00F81D7C">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F81D7C" w:rsidRPr="0079139F" w:rsidRDefault="00F81D7C" w:rsidP="00F81D7C">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F81D7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0DEE1E6E">
        <w:trPr>
          <w:cantSplit/>
        </w:trPr>
        <w:tc>
          <w:tcPr>
            <w:tcW w:w="2884" w:type="dxa"/>
          </w:tcPr>
          <w:p w14:paraId="1510B015" w14:textId="08E45941" w:rsidR="00F81D7C" w:rsidRPr="0079139F" w:rsidRDefault="00F81D7C" w:rsidP="00F81D7C">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F81D7C" w:rsidRPr="00BB45B0" w:rsidRDefault="00F81D7C" w:rsidP="00F81D7C">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0DEE1E6E">
        <w:trPr>
          <w:cantSplit/>
        </w:trPr>
        <w:tc>
          <w:tcPr>
            <w:tcW w:w="2884" w:type="dxa"/>
          </w:tcPr>
          <w:p w14:paraId="7E69F55B" w14:textId="79011215" w:rsidR="00F81D7C" w:rsidRPr="00112FC3" w:rsidRDefault="00F81D7C" w:rsidP="00F81D7C">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F81D7C" w:rsidRPr="00112FC3" w:rsidRDefault="00F81D7C" w:rsidP="00F81D7C">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0DEE1E6E">
        <w:trPr>
          <w:cantSplit/>
        </w:trPr>
        <w:tc>
          <w:tcPr>
            <w:tcW w:w="2884" w:type="dxa"/>
          </w:tcPr>
          <w:p w14:paraId="56FA2E2D" w14:textId="77777777" w:rsidR="00F81D7C" w:rsidRPr="007E0B31" w:rsidRDefault="00F81D7C" w:rsidP="00F81D7C">
            <w:pPr>
              <w:pStyle w:val="Arial11Bold"/>
              <w:rPr>
                <w:rFonts w:cs="Arial"/>
              </w:rPr>
            </w:pPr>
            <w:r w:rsidRPr="007E0B31">
              <w:rPr>
                <w:rFonts w:cs="Arial"/>
              </w:rPr>
              <w:t>Frequency Sensitive AGR Unit</w:t>
            </w:r>
          </w:p>
        </w:tc>
        <w:tc>
          <w:tcPr>
            <w:tcW w:w="6634" w:type="dxa"/>
          </w:tcPr>
          <w:p w14:paraId="56CA59A6" w14:textId="04E356F9" w:rsidR="00F81D7C" w:rsidRPr="007E0B31" w:rsidRDefault="00F81D7C" w:rsidP="00F81D7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F81D7C" w:rsidRPr="007E0B31" w14:paraId="35142B58" w14:textId="77777777" w:rsidTr="0DEE1E6E">
        <w:trPr>
          <w:cantSplit/>
        </w:trPr>
        <w:tc>
          <w:tcPr>
            <w:tcW w:w="2884" w:type="dxa"/>
          </w:tcPr>
          <w:p w14:paraId="044AA9D6" w14:textId="77777777" w:rsidR="00F81D7C" w:rsidRPr="007E0B31" w:rsidRDefault="00F81D7C" w:rsidP="00F81D7C">
            <w:pPr>
              <w:pStyle w:val="Arial11Bold"/>
              <w:rPr>
                <w:rFonts w:cs="Arial"/>
              </w:rPr>
            </w:pPr>
            <w:r w:rsidRPr="007E0B31">
              <w:rPr>
                <w:rFonts w:cs="Arial"/>
              </w:rPr>
              <w:lastRenderedPageBreak/>
              <w:t>Frequency Sensitive AGR Unit Limit</w:t>
            </w:r>
          </w:p>
        </w:tc>
        <w:tc>
          <w:tcPr>
            <w:tcW w:w="6634" w:type="dxa"/>
          </w:tcPr>
          <w:p w14:paraId="3F623190" w14:textId="3E5A500D" w:rsidR="00F81D7C" w:rsidRPr="007E0B31" w:rsidRDefault="00F81D7C" w:rsidP="00F81D7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0DEE1E6E">
        <w:trPr>
          <w:cantSplit/>
        </w:trPr>
        <w:tc>
          <w:tcPr>
            <w:tcW w:w="2884" w:type="dxa"/>
          </w:tcPr>
          <w:p w14:paraId="61CF9420" w14:textId="77777777" w:rsidR="00F81D7C" w:rsidRPr="007E0B31" w:rsidRDefault="00F81D7C" w:rsidP="00F81D7C">
            <w:pPr>
              <w:pStyle w:val="Arial11Bold"/>
              <w:rPr>
                <w:rFonts w:cs="Arial"/>
              </w:rPr>
            </w:pPr>
            <w:r w:rsidRPr="007E0B31">
              <w:rPr>
                <w:rFonts w:cs="Arial"/>
              </w:rPr>
              <w:t>Frequency Sensitive Mode</w:t>
            </w:r>
          </w:p>
        </w:tc>
        <w:tc>
          <w:tcPr>
            <w:tcW w:w="6634" w:type="dxa"/>
          </w:tcPr>
          <w:p w14:paraId="73728290" w14:textId="77777777" w:rsidR="00F81D7C" w:rsidRPr="007E0B31" w:rsidRDefault="00F81D7C" w:rsidP="00F81D7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0DEE1E6E">
        <w:trPr>
          <w:cantSplit/>
        </w:trPr>
        <w:tc>
          <w:tcPr>
            <w:tcW w:w="2884" w:type="dxa"/>
          </w:tcPr>
          <w:p w14:paraId="4373C7C1" w14:textId="77777777" w:rsidR="00F81D7C" w:rsidRPr="007E0B31" w:rsidRDefault="00F81D7C" w:rsidP="00F81D7C">
            <w:pPr>
              <w:pStyle w:val="Arial11Bold"/>
              <w:rPr>
                <w:rFonts w:cs="Arial"/>
              </w:rPr>
            </w:pPr>
            <w:r w:rsidRPr="007E0B31">
              <w:rPr>
                <w:rFonts w:cs="Arial"/>
              </w:rPr>
              <w:t>Fuel Security Code</w:t>
            </w:r>
          </w:p>
        </w:tc>
        <w:tc>
          <w:tcPr>
            <w:tcW w:w="6634" w:type="dxa"/>
          </w:tcPr>
          <w:p w14:paraId="4BC316B9" w14:textId="77777777" w:rsidR="00F81D7C" w:rsidRPr="007E0B31" w:rsidRDefault="00F81D7C" w:rsidP="00F81D7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6122C" w14:paraId="6FC7B87C" w14:textId="77777777" w:rsidTr="0DEE1E6E">
        <w:trPr>
          <w:cantSplit/>
          <w:trHeight w:val="300"/>
        </w:trPr>
        <w:tc>
          <w:tcPr>
            <w:tcW w:w="2884" w:type="dxa"/>
          </w:tcPr>
          <w:p w14:paraId="766414E9" w14:textId="5E0540A9" w:rsidR="1F51953F" w:rsidRDefault="1F51953F" w:rsidP="004E64E8">
            <w:pPr>
              <w:pStyle w:val="Arial11Bold"/>
              <w:rPr>
                <w:rFonts w:cs="Arial"/>
              </w:rPr>
            </w:pPr>
            <w:r w:rsidRPr="38E6A229">
              <w:rPr>
                <w:rFonts w:cs="Arial"/>
              </w:rPr>
              <w:t>Gas System Planner Licence or GSP Licence</w:t>
            </w:r>
          </w:p>
        </w:tc>
        <w:tc>
          <w:tcPr>
            <w:tcW w:w="6634" w:type="dxa"/>
          </w:tcPr>
          <w:p w14:paraId="11A2C521" w14:textId="00BA3B99" w:rsidR="1F51953F" w:rsidRDefault="1F51953F" w:rsidP="004E64E8">
            <w:pPr>
              <w:pStyle w:val="TableArial11"/>
              <w:rPr>
                <w:rFonts w:cs="Arial"/>
                <w:b/>
                <w:bCs/>
              </w:rPr>
            </w:pPr>
            <w:r w:rsidRPr="38E6A229">
              <w:rPr>
                <w:rFonts w:cs="Arial"/>
              </w:rPr>
              <w:t>Means a licence granted or treated as granted under section 7</w:t>
            </w:r>
            <w:proofErr w:type="gramStart"/>
            <w:r w:rsidRPr="38E6A229">
              <w:rPr>
                <w:rFonts w:cs="Arial"/>
              </w:rPr>
              <w:t>AA(</w:t>
            </w:r>
            <w:proofErr w:type="gramEnd"/>
            <w:r w:rsidRPr="38E6A229">
              <w:rPr>
                <w:rFonts w:cs="Arial"/>
              </w:rPr>
              <w:t xml:space="preserve">1) of the </w:t>
            </w:r>
            <w:r w:rsidRPr="38E6A229">
              <w:rPr>
                <w:rFonts w:cs="Arial"/>
                <w:b/>
                <w:bCs/>
              </w:rPr>
              <w:t>Gas Act 1986.</w:t>
            </w:r>
          </w:p>
        </w:tc>
      </w:tr>
      <w:tr w:rsidR="00F81D7C" w:rsidRPr="007E0B31" w14:paraId="6D481950" w14:textId="77777777" w:rsidTr="0DEE1E6E">
        <w:trPr>
          <w:cantSplit/>
        </w:trPr>
        <w:tc>
          <w:tcPr>
            <w:tcW w:w="2884" w:type="dxa"/>
          </w:tcPr>
          <w:p w14:paraId="6ABADA08" w14:textId="77777777" w:rsidR="00F81D7C" w:rsidRPr="007E0B31" w:rsidRDefault="00F81D7C" w:rsidP="00F81D7C">
            <w:pPr>
              <w:pStyle w:val="Arial11Bold"/>
              <w:rPr>
                <w:rFonts w:cs="Arial"/>
              </w:rPr>
            </w:pPr>
            <w:r w:rsidRPr="007E0B31">
              <w:rPr>
                <w:rFonts w:cs="Arial"/>
              </w:rPr>
              <w:t>Gas Turbine Unit</w:t>
            </w:r>
          </w:p>
        </w:tc>
        <w:tc>
          <w:tcPr>
            <w:tcW w:w="6634" w:type="dxa"/>
          </w:tcPr>
          <w:p w14:paraId="1D4B4FFB"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F81D7C" w:rsidRPr="007E0B31" w14:paraId="64E5C05F" w14:textId="77777777" w:rsidTr="0DEE1E6E">
        <w:trPr>
          <w:cantSplit/>
        </w:trPr>
        <w:tc>
          <w:tcPr>
            <w:tcW w:w="2884" w:type="dxa"/>
          </w:tcPr>
          <w:p w14:paraId="01FFF6B2" w14:textId="77777777" w:rsidR="00F81D7C" w:rsidRPr="007E0B31" w:rsidRDefault="00F81D7C" w:rsidP="00F81D7C">
            <w:pPr>
              <w:pStyle w:val="Arial11Bold"/>
              <w:rPr>
                <w:rFonts w:cs="Arial"/>
              </w:rPr>
            </w:pPr>
            <w:r w:rsidRPr="007E0B31">
              <w:rPr>
                <w:rFonts w:cs="Arial"/>
              </w:rPr>
              <w:t>Gas Zone Diagram</w:t>
            </w:r>
          </w:p>
        </w:tc>
        <w:tc>
          <w:tcPr>
            <w:tcW w:w="6634" w:type="dxa"/>
          </w:tcPr>
          <w:p w14:paraId="53A7BC0A" w14:textId="77777777" w:rsidR="00F81D7C" w:rsidRPr="007E0B31" w:rsidRDefault="00F81D7C" w:rsidP="00F81D7C">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0DEE1E6E">
        <w:trPr>
          <w:cantSplit/>
        </w:trPr>
        <w:tc>
          <w:tcPr>
            <w:tcW w:w="2884" w:type="dxa"/>
          </w:tcPr>
          <w:p w14:paraId="5D11ED34" w14:textId="77777777" w:rsidR="00F81D7C" w:rsidRPr="007E0B31" w:rsidRDefault="00F81D7C" w:rsidP="00F81D7C">
            <w:pPr>
              <w:pStyle w:val="Arial11Bold"/>
              <w:rPr>
                <w:rFonts w:cs="Arial"/>
              </w:rPr>
            </w:pPr>
            <w:r w:rsidRPr="007E0B31">
              <w:rPr>
                <w:rFonts w:cs="Arial"/>
              </w:rPr>
              <w:t>Gate Closure</w:t>
            </w:r>
          </w:p>
        </w:tc>
        <w:tc>
          <w:tcPr>
            <w:tcW w:w="6634" w:type="dxa"/>
          </w:tcPr>
          <w:p w14:paraId="13C5C4ED"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0DEE1E6E">
        <w:trPr>
          <w:cantSplit/>
        </w:trPr>
        <w:tc>
          <w:tcPr>
            <w:tcW w:w="2884" w:type="dxa"/>
          </w:tcPr>
          <w:p w14:paraId="69164933" w14:textId="77777777" w:rsidR="00F81D7C" w:rsidRPr="007E0B31" w:rsidRDefault="00F81D7C" w:rsidP="00F81D7C">
            <w:pPr>
              <w:pStyle w:val="Arial11Bold"/>
              <w:rPr>
                <w:rFonts w:cs="Arial"/>
              </w:rPr>
            </w:pPr>
            <w:r w:rsidRPr="007E0B31">
              <w:rPr>
                <w:rFonts w:cs="Arial"/>
              </w:rPr>
              <w:lastRenderedPageBreak/>
              <w:t>GB Code User</w:t>
            </w:r>
          </w:p>
        </w:tc>
        <w:tc>
          <w:tcPr>
            <w:tcW w:w="6634" w:type="dxa"/>
          </w:tcPr>
          <w:p w14:paraId="7C7DFDA1" w14:textId="77777777" w:rsidR="00F81D7C" w:rsidRPr="005C20E3" w:rsidRDefault="00F81D7C" w:rsidP="00F81D7C">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F81D7C" w:rsidRPr="005C20E3" w:rsidRDefault="00F81D7C" w:rsidP="00F81D7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w:t>
            </w:r>
            <w:proofErr w:type="gramStart"/>
            <w:r w:rsidRPr="005C20E3">
              <w:t>2019;</w:t>
            </w:r>
            <w:proofErr w:type="gramEnd"/>
            <w:r w:rsidRPr="005C20E3">
              <w:t xml:space="preserve"> or </w:t>
            </w:r>
          </w:p>
          <w:p w14:paraId="7DF95590" w14:textId="03F95F65" w:rsidR="00F81D7C" w:rsidRPr="005C20E3" w:rsidRDefault="00F81D7C" w:rsidP="00F81D7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F81D7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F81D7C" w:rsidRPr="00943BB7" w:rsidRDefault="00F81D7C" w:rsidP="00F81D7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0DEE1E6E">
        <w:trPr>
          <w:cantSplit/>
        </w:trPr>
        <w:tc>
          <w:tcPr>
            <w:tcW w:w="2884" w:type="dxa"/>
          </w:tcPr>
          <w:p w14:paraId="4FE5BF46" w14:textId="138D465C" w:rsidR="00F81D7C" w:rsidRPr="007E0B31" w:rsidRDefault="00F81D7C" w:rsidP="00F81D7C">
            <w:pPr>
              <w:pStyle w:val="Arial11Bold"/>
              <w:rPr>
                <w:rFonts w:cs="Arial"/>
              </w:rPr>
            </w:pPr>
            <w:r w:rsidRPr="007E0B31">
              <w:rPr>
                <w:rFonts w:cs="Arial"/>
              </w:rPr>
              <w:t>GB Generator</w:t>
            </w:r>
          </w:p>
        </w:tc>
        <w:tc>
          <w:tcPr>
            <w:tcW w:w="6634" w:type="dxa"/>
          </w:tcPr>
          <w:p w14:paraId="3BE7D000" w14:textId="1CD9DB0E" w:rsidR="00F81D7C" w:rsidRPr="007E0B31" w:rsidRDefault="00F81D7C" w:rsidP="00F81D7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0DEE1E6E">
        <w:trPr>
          <w:cantSplit/>
        </w:trPr>
        <w:tc>
          <w:tcPr>
            <w:tcW w:w="2884" w:type="dxa"/>
          </w:tcPr>
          <w:p w14:paraId="047BF2BB"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F81D7C">
            <w:pPr>
              <w:pStyle w:val="Arial11Bold"/>
              <w:rPr>
                <w:rFonts w:cs="Arial"/>
              </w:rPr>
            </w:pPr>
          </w:p>
        </w:tc>
        <w:tc>
          <w:tcPr>
            <w:tcW w:w="6634" w:type="dxa"/>
          </w:tcPr>
          <w:p w14:paraId="221BB2FF" w14:textId="70FD9582"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rsidR="00143B77">
              <w:t>05</w:t>
            </w:r>
            <w:r w:rsidRPr="00734BAD">
              <w:t>-</w:t>
            </w:r>
            <w:r w:rsidR="00143B77">
              <w:t>09</w:t>
            </w:r>
            <w:r w:rsidRPr="00734BAD">
              <w:t>-</w:t>
            </w:r>
            <w:r w:rsidR="00CF582F">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0DEE1E6E">
        <w:trPr>
          <w:cantSplit/>
        </w:trPr>
        <w:tc>
          <w:tcPr>
            <w:tcW w:w="2884" w:type="dxa"/>
          </w:tcPr>
          <w:p w14:paraId="3EA02135" w14:textId="77777777" w:rsidR="00F81D7C" w:rsidRPr="00EE4B2B" w:rsidRDefault="00F81D7C" w:rsidP="00F81D7C">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F81D7C">
            <w:pPr>
              <w:pStyle w:val="Arial11Bold"/>
              <w:rPr>
                <w:rFonts w:cs="Arial"/>
                <w:bCs/>
              </w:rPr>
            </w:pPr>
          </w:p>
        </w:tc>
        <w:tc>
          <w:tcPr>
            <w:tcW w:w="6634" w:type="dxa"/>
          </w:tcPr>
          <w:p w14:paraId="2026C6BF" w14:textId="284D417F"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rsidR="00BF04A2">
              <w:t>05</w:t>
            </w:r>
            <w:r w:rsidRPr="0032641D">
              <w:t>-</w:t>
            </w:r>
            <w:r w:rsidR="00BF04A2">
              <w:t>09</w:t>
            </w:r>
            <w:r w:rsidRPr="0032641D">
              <w:t>-</w:t>
            </w:r>
            <w:r w:rsidR="00BF04A2">
              <w:t>2024</w:t>
            </w:r>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F81D7C">
            <w:pPr>
              <w:pStyle w:val="TableArial11"/>
              <w:numPr>
                <w:ilvl w:val="0"/>
                <w:numId w:val="24"/>
              </w:numPr>
            </w:pPr>
            <w:r w:rsidRPr="0032641D">
              <w:t>the relevant sections of the Grid Code as applicable, and</w:t>
            </w:r>
          </w:p>
          <w:p w14:paraId="7D517529" w14:textId="36F5EDB0"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0DEE1E6E">
        <w:trPr>
          <w:cantSplit/>
        </w:trPr>
        <w:tc>
          <w:tcPr>
            <w:tcW w:w="2884" w:type="dxa"/>
          </w:tcPr>
          <w:p w14:paraId="53F51ECC" w14:textId="0A2B2D8E" w:rsidR="00F81D7C" w:rsidRPr="0048511E" w:rsidRDefault="00F81D7C" w:rsidP="00F81D7C">
            <w:pPr>
              <w:pStyle w:val="Arial11Bold"/>
              <w:rPr>
                <w:rFonts w:cs="Arial"/>
              </w:rPr>
            </w:pPr>
            <w:r w:rsidRPr="002510FF">
              <w:rPr>
                <w:rFonts w:cs="Arial"/>
              </w:rPr>
              <w:t>GBGF Fast Fault Current Injection</w:t>
            </w:r>
          </w:p>
        </w:tc>
        <w:tc>
          <w:tcPr>
            <w:tcW w:w="6634" w:type="dxa"/>
          </w:tcPr>
          <w:p w14:paraId="7DAB5385" w14:textId="357F5E41" w:rsidR="00F81D7C" w:rsidRPr="0048511E" w:rsidRDefault="00F81D7C" w:rsidP="00F81D7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0DEE1E6E">
        <w:trPr>
          <w:cantSplit/>
        </w:trPr>
        <w:tc>
          <w:tcPr>
            <w:tcW w:w="2884" w:type="dxa"/>
          </w:tcPr>
          <w:p w14:paraId="22B97752" w14:textId="071CAA70" w:rsidR="00F81D7C" w:rsidRPr="00EA00FC" w:rsidRDefault="00F81D7C" w:rsidP="00F81D7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F81D7C" w:rsidRPr="00EA00FC" w:rsidRDefault="00F81D7C" w:rsidP="00F81D7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0DEE1E6E">
        <w:trPr>
          <w:cantSplit/>
        </w:trPr>
        <w:tc>
          <w:tcPr>
            <w:tcW w:w="2884" w:type="dxa"/>
          </w:tcPr>
          <w:p w14:paraId="7D346738" w14:textId="3C7670F7" w:rsidR="00F81D7C" w:rsidRPr="00D73207" w:rsidRDefault="00F81D7C" w:rsidP="00F81D7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F81D7C" w:rsidRPr="00D73207" w:rsidRDefault="00F81D7C" w:rsidP="00F81D7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0DEE1E6E">
        <w:trPr>
          <w:cantSplit/>
        </w:trPr>
        <w:tc>
          <w:tcPr>
            <w:tcW w:w="2884" w:type="dxa"/>
          </w:tcPr>
          <w:p w14:paraId="415F428D" w14:textId="43AC9763" w:rsidR="00F81D7C" w:rsidRPr="00820AC6" w:rsidRDefault="00F81D7C" w:rsidP="00F81D7C">
            <w:pPr>
              <w:pStyle w:val="Arial11Bold"/>
              <w:rPr>
                <w:rFonts w:cs="Arial"/>
              </w:rPr>
            </w:pPr>
            <w:r w:rsidRPr="00820AC6">
              <w:rPr>
                <w:rFonts w:cs="Arial"/>
              </w:rPr>
              <w:t>GB Grid Supply Point</w:t>
            </w:r>
          </w:p>
        </w:tc>
        <w:tc>
          <w:tcPr>
            <w:tcW w:w="6634" w:type="dxa"/>
          </w:tcPr>
          <w:p w14:paraId="7E88EB64" w14:textId="1BCD6522" w:rsidR="00F81D7C" w:rsidRPr="00820AC6" w:rsidRDefault="00F81D7C" w:rsidP="00F81D7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0DEE1E6E">
        <w:trPr>
          <w:cantSplit/>
        </w:trPr>
        <w:tc>
          <w:tcPr>
            <w:tcW w:w="2884" w:type="dxa"/>
          </w:tcPr>
          <w:p w14:paraId="3189B258" w14:textId="77777777" w:rsidR="00F81D7C" w:rsidRPr="007E0B31" w:rsidRDefault="00F81D7C" w:rsidP="00F81D7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F81D7C" w:rsidRPr="007E0B31" w:rsidRDefault="00F81D7C" w:rsidP="00F81D7C">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0DEE1E6E">
        <w:trPr>
          <w:cantSplit/>
        </w:trPr>
        <w:tc>
          <w:tcPr>
            <w:tcW w:w="2884" w:type="dxa"/>
          </w:tcPr>
          <w:p w14:paraId="236BDDC1" w14:textId="77777777" w:rsidR="00F81D7C" w:rsidRPr="007E0B31" w:rsidRDefault="00F81D7C" w:rsidP="00F81D7C">
            <w:pPr>
              <w:pStyle w:val="Arial11Bold"/>
              <w:rPr>
                <w:rFonts w:cs="Arial"/>
              </w:rPr>
            </w:pPr>
            <w:r w:rsidRPr="007E0B31">
              <w:rPr>
                <w:rFonts w:cs="Arial"/>
              </w:rPr>
              <w:t>GCDF</w:t>
            </w:r>
          </w:p>
        </w:tc>
        <w:tc>
          <w:tcPr>
            <w:tcW w:w="6634" w:type="dxa"/>
          </w:tcPr>
          <w:p w14:paraId="7C26F5C6" w14:textId="77777777" w:rsidR="00F81D7C" w:rsidRPr="007E0B31" w:rsidRDefault="00F81D7C" w:rsidP="00F81D7C">
            <w:pPr>
              <w:pStyle w:val="TableArial11"/>
              <w:rPr>
                <w:rFonts w:cs="Arial"/>
              </w:rPr>
            </w:pPr>
            <w:r w:rsidRPr="007E0B31">
              <w:rPr>
                <w:rFonts w:cs="Arial"/>
              </w:rPr>
              <w:t>Means the Grid Code Development Forum.</w:t>
            </w:r>
          </w:p>
        </w:tc>
      </w:tr>
      <w:tr w:rsidR="00F81D7C" w:rsidRPr="007E0B31" w14:paraId="1530B793" w14:textId="77777777" w:rsidTr="0DEE1E6E">
        <w:trPr>
          <w:cantSplit/>
        </w:trPr>
        <w:tc>
          <w:tcPr>
            <w:tcW w:w="2884" w:type="dxa"/>
          </w:tcPr>
          <w:p w14:paraId="562A7357" w14:textId="77777777" w:rsidR="00F81D7C" w:rsidRPr="007E0B31" w:rsidRDefault="00F81D7C" w:rsidP="00F81D7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0DEE1E6E">
        <w:trPr>
          <w:cantSplit/>
        </w:trPr>
        <w:tc>
          <w:tcPr>
            <w:tcW w:w="2884" w:type="dxa"/>
          </w:tcPr>
          <w:p w14:paraId="08FF36A2" w14:textId="77777777" w:rsidR="00F81D7C" w:rsidRPr="007E0B31" w:rsidRDefault="00F81D7C" w:rsidP="00F81D7C">
            <w:pPr>
              <w:pStyle w:val="Arial11Bold"/>
              <w:rPr>
                <w:rFonts w:cs="Arial"/>
              </w:rPr>
            </w:pPr>
            <w:r w:rsidRPr="007E0B31">
              <w:rPr>
                <w:rFonts w:cs="Arial"/>
              </w:rPr>
              <w:t>Generating Plant Demand Margin</w:t>
            </w:r>
          </w:p>
        </w:tc>
        <w:tc>
          <w:tcPr>
            <w:tcW w:w="6634" w:type="dxa"/>
          </w:tcPr>
          <w:p w14:paraId="41DF891E" w14:textId="77777777" w:rsidR="00F81D7C" w:rsidRPr="007E0B31" w:rsidRDefault="00F81D7C" w:rsidP="00F81D7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0DEE1E6E">
        <w:trPr>
          <w:cantSplit/>
        </w:trPr>
        <w:tc>
          <w:tcPr>
            <w:tcW w:w="2884" w:type="dxa"/>
          </w:tcPr>
          <w:p w14:paraId="7AAF3305" w14:textId="77777777" w:rsidR="00F81D7C" w:rsidRPr="007E0B31" w:rsidRDefault="00F81D7C" w:rsidP="00F81D7C">
            <w:pPr>
              <w:pStyle w:val="Arial11Bold"/>
              <w:rPr>
                <w:rFonts w:cs="Arial"/>
              </w:rPr>
            </w:pPr>
            <w:r w:rsidRPr="007E0B31">
              <w:rPr>
                <w:rFonts w:cs="Arial"/>
              </w:rPr>
              <w:t>Generating Unit</w:t>
            </w:r>
          </w:p>
        </w:tc>
        <w:tc>
          <w:tcPr>
            <w:tcW w:w="6634" w:type="dxa"/>
          </w:tcPr>
          <w:p w14:paraId="2E453C15"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0DEE1E6E">
        <w:trPr>
          <w:cantSplit/>
        </w:trPr>
        <w:tc>
          <w:tcPr>
            <w:tcW w:w="2884" w:type="dxa"/>
          </w:tcPr>
          <w:p w14:paraId="013D7CA3" w14:textId="77777777" w:rsidR="00F81D7C" w:rsidRPr="007E0B31" w:rsidRDefault="00F81D7C" w:rsidP="00F81D7C">
            <w:pPr>
              <w:pStyle w:val="Arial11Bold"/>
              <w:rPr>
                <w:rFonts w:cs="Arial"/>
              </w:rPr>
            </w:pPr>
            <w:r w:rsidRPr="007E0B31">
              <w:rPr>
                <w:rFonts w:cs="Arial"/>
              </w:rPr>
              <w:lastRenderedPageBreak/>
              <w:t>Generating Unit Data</w:t>
            </w:r>
          </w:p>
        </w:tc>
        <w:tc>
          <w:tcPr>
            <w:tcW w:w="6634" w:type="dxa"/>
          </w:tcPr>
          <w:p w14:paraId="2EE332FC" w14:textId="77777777" w:rsidR="00F81D7C" w:rsidRPr="007E0B31" w:rsidRDefault="00F81D7C" w:rsidP="00F81D7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 xml:space="preserve">Cascade Hydro </w:t>
            </w:r>
            <w:proofErr w:type="gramStart"/>
            <w:r w:rsidRPr="007E0B31">
              <w:rPr>
                <w:rFonts w:cs="Arial"/>
                <w:b/>
              </w:rPr>
              <w:t>Scheme</w:t>
            </w:r>
            <w:r w:rsidRPr="007E0B31">
              <w:rPr>
                <w:rFonts w:cs="Arial"/>
              </w:rPr>
              <w:t>;</w:t>
            </w:r>
            <w:proofErr w:type="gramEnd"/>
          </w:p>
          <w:p w14:paraId="5A5B1B2A"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0DEE1E6E">
        <w:trPr>
          <w:cantSplit/>
        </w:trPr>
        <w:tc>
          <w:tcPr>
            <w:tcW w:w="2884" w:type="dxa"/>
          </w:tcPr>
          <w:p w14:paraId="36306D9E" w14:textId="77777777" w:rsidR="00F81D7C" w:rsidRPr="007E0B31" w:rsidRDefault="00F81D7C" w:rsidP="00F81D7C">
            <w:pPr>
              <w:pStyle w:val="Arial11Bold"/>
              <w:rPr>
                <w:rFonts w:cs="Arial"/>
              </w:rPr>
            </w:pPr>
            <w:r w:rsidRPr="007E0B31">
              <w:rPr>
                <w:rFonts w:cs="Arial"/>
              </w:rPr>
              <w:t>Generation Capacity</w:t>
            </w:r>
          </w:p>
        </w:tc>
        <w:tc>
          <w:tcPr>
            <w:tcW w:w="6634" w:type="dxa"/>
          </w:tcPr>
          <w:p w14:paraId="7AEA282D" w14:textId="77777777" w:rsidR="00F81D7C" w:rsidRPr="007E0B31" w:rsidRDefault="00F81D7C" w:rsidP="00F81D7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0DEE1E6E">
        <w:trPr>
          <w:cantSplit/>
        </w:trPr>
        <w:tc>
          <w:tcPr>
            <w:tcW w:w="2884" w:type="dxa"/>
          </w:tcPr>
          <w:p w14:paraId="191FBE2E" w14:textId="77777777" w:rsidR="00F81D7C" w:rsidRPr="007E0B31" w:rsidRDefault="00F81D7C" w:rsidP="00F81D7C">
            <w:pPr>
              <w:pStyle w:val="Arial11Bold"/>
              <w:rPr>
                <w:rFonts w:cs="Arial"/>
              </w:rPr>
            </w:pPr>
            <w:r w:rsidRPr="007E0B31">
              <w:rPr>
                <w:rFonts w:cs="Arial"/>
              </w:rPr>
              <w:t>Generation Planning Parameters</w:t>
            </w:r>
          </w:p>
        </w:tc>
        <w:tc>
          <w:tcPr>
            <w:tcW w:w="6634" w:type="dxa"/>
          </w:tcPr>
          <w:p w14:paraId="71CFBA48" w14:textId="77777777" w:rsidR="00F81D7C" w:rsidRPr="007E0B31" w:rsidRDefault="00F81D7C" w:rsidP="00F81D7C">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F81D7C" w:rsidRPr="007E0B31" w14:paraId="155BA927" w14:textId="77777777" w:rsidTr="0DEE1E6E">
        <w:trPr>
          <w:cantSplit/>
        </w:trPr>
        <w:tc>
          <w:tcPr>
            <w:tcW w:w="2884" w:type="dxa"/>
          </w:tcPr>
          <w:p w14:paraId="78964DA2" w14:textId="77777777" w:rsidR="00F81D7C" w:rsidRPr="007E0B31" w:rsidRDefault="00F81D7C" w:rsidP="00F81D7C">
            <w:pPr>
              <w:pStyle w:val="Arial11Bold"/>
              <w:rPr>
                <w:rFonts w:cs="Arial"/>
              </w:rPr>
            </w:pPr>
            <w:r w:rsidRPr="007E0B31">
              <w:rPr>
                <w:rFonts w:cs="Arial"/>
              </w:rPr>
              <w:t xml:space="preserve">Generator </w:t>
            </w:r>
          </w:p>
        </w:tc>
        <w:tc>
          <w:tcPr>
            <w:tcW w:w="6634" w:type="dxa"/>
          </w:tcPr>
          <w:p w14:paraId="392D2E72" w14:textId="349A6839" w:rsidR="00F81D7C" w:rsidRPr="007E0B31" w:rsidRDefault="00F81D7C" w:rsidP="00F81D7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0DEE1E6E">
        <w:trPr>
          <w:cantSplit/>
        </w:trPr>
        <w:tc>
          <w:tcPr>
            <w:tcW w:w="2884" w:type="dxa"/>
          </w:tcPr>
          <w:p w14:paraId="7874F98F" w14:textId="77777777" w:rsidR="00F81D7C" w:rsidRPr="007E0B31" w:rsidRDefault="00F81D7C" w:rsidP="00F81D7C">
            <w:pPr>
              <w:pStyle w:val="Arial11Bold"/>
              <w:rPr>
                <w:rFonts w:cs="Arial"/>
              </w:rPr>
            </w:pPr>
            <w:r w:rsidRPr="007E0B31">
              <w:rPr>
                <w:rFonts w:cs="Arial"/>
              </w:rPr>
              <w:t>Generator Performance Chart</w:t>
            </w:r>
          </w:p>
        </w:tc>
        <w:tc>
          <w:tcPr>
            <w:tcW w:w="6634" w:type="dxa"/>
          </w:tcPr>
          <w:p w14:paraId="3A96CC39" w14:textId="33F812BB" w:rsidR="00F81D7C" w:rsidRPr="007E0B31" w:rsidRDefault="00F81D7C" w:rsidP="00F81D7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0DEE1E6E">
        <w:trPr>
          <w:cantSplit/>
        </w:trPr>
        <w:tc>
          <w:tcPr>
            <w:tcW w:w="2884" w:type="dxa"/>
          </w:tcPr>
          <w:p w14:paraId="28F1FED3" w14:textId="77777777" w:rsidR="00F81D7C" w:rsidRPr="007E0B31" w:rsidRDefault="00F81D7C" w:rsidP="00F81D7C">
            <w:pPr>
              <w:pStyle w:val="Arial11Bold"/>
              <w:rPr>
                <w:rFonts w:cs="Arial"/>
              </w:rPr>
            </w:pPr>
            <w:r w:rsidRPr="007E0B31">
              <w:rPr>
                <w:rFonts w:cs="Arial"/>
              </w:rPr>
              <w:t>Genset</w:t>
            </w:r>
          </w:p>
        </w:tc>
        <w:tc>
          <w:tcPr>
            <w:tcW w:w="6634" w:type="dxa"/>
          </w:tcPr>
          <w:p w14:paraId="66C9AF34" w14:textId="01B0E2EE" w:rsidR="00F81D7C" w:rsidRPr="007E0B31" w:rsidRDefault="00F81D7C" w:rsidP="00F81D7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0DEE1E6E">
        <w:trPr>
          <w:cantSplit/>
        </w:trPr>
        <w:tc>
          <w:tcPr>
            <w:tcW w:w="2884" w:type="dxa"/>
          </w:tcPr>
          <w:p w14:paraId="31C3C21C" w14:textId="77777777" w:rsidR="00F81D7C" w:rsidRPr="007E0B31" w:rsidRDefault="00F81D7C" w:rsidP="00F81D7C">
            <w:pPr>
              <w:pStyle w:val="Arial11Bold"/>
              <w:rPr>
                <w:rFonts w:cs="Arial"/>
              </w:rPr>
            </w:pPr>
            <w:r w:rsidRPr="007E0B31">
              <w:rPr>
                <w:rFonts w:cs="Arial"/>
              </w:rPr>
              <w:t>Good Industry Practice</w:t>
            </w:r>
          </w:p>
        </w:tc>
        <w:tc>
          <w:tcPr>
            <w:tcW w:w="6634" w:type="dxa"/>
          </w:tcPr>
          <w:p w14:paraId="3DFA7AB2" w14:textId="77777777" w:rsidR="00F81D7C" w:rsidRPr="007E0B31" w:rsidRDefault="00F81D7C" w:rsidP="00F81D7C">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0DEE1E6E">
        <w:trPr>
          <w:cantSplit/>
        </w:trPr>
        <w:tc>
          <w:tcPr>
            <w:tcW w:w="2884" w:type="dxa"/>
          </w:tcPr>
          <w:p w14:paraId="742C86BC" w14:textId="77777777" w:rsidR="00F81D7C" w:rsidRPr="007E0B31" w:rsidRDefault="00F81D7C" w:rsidP="00F81D7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F81D7C" w:rsidRPr="007E0B31" w:rsidRDefault="00F81D7C" w:rsidP="00F81D7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0DEE1E6E">
        <w:trPr>
          <w:cantSplit/>
        </w:trPr>
        <w:tc>
          <w:tcPr>
            <w:tcW w:w="2884" w:type="dxa"/>
          </w:tcPr>
          <w:p w14:paraId="3EC6201C" w14:textId="34C4097C" w:rsidR="00F81D7C" w:rsidRPr="00A87826" w:rsidRDefault="00F81D7C" w:rsidP="00F81D7C">
            <w:pPr>
              <w:pStyle w:val="Arial11Bold"/>
            </w:pPr>
            <w:r w:rsidRPr="00A87826">
              <w:t>Governor Deadband</w:t>
            </w:r>
          </w:p>
        </w:tc>
        <w:tc>
          <w:tcPr>
            <w:tcW w:w="6634" w:type="dxa"/>
          </w:tcPr>
          <w:p w14:paraId="51CA9741" w14:textId="17755045" w:rsidR="00F81D7C" w:rsidRPr="009B5CCC" w:rsidRDefault="00F81D7C" w:rsidP="00F81D7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0DEE1E6E">
        <w:trPr>
          <w:cantSplit/>
        </w:trPr>
        <w:tc>
          <w:tcPr>
            <w:tcW w:w="2884" w:type="dxa"/>
          </w:tcPr>
          <w:p w14:paraId="5D6FA2DB" w14:textId="77777777" w:rsidR="00F81D7C" w:rsidRPr="007E0B31" w:rsidRDefault="00F81D7C" w:rsidP="00F81D7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F81D7C" w:rsidRPr="007E0B31" w:rsidRDefault="00F81D7C" w:rsidP="00F81D7C">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0DEE1E6E">
        <w:trPr>
          <w:cantSplit/>
        </w:trPr>
        <w:tc>
          <w:tcPr>
            <w:tcW w:w="2884" w:type="dxa"/>
          </w:tcPr>
          <w:p w14:paraId="68D83069" w14:textId="77777777" w:rsidR="00F81D7C" w:rsidRPr="007E0B31" w:rsidRDefault="00F81D7C" w:rsidP="00F81D7C">
            <w:pPr>
              <w:pStyle w:val="Arial11Bold"/>
              <w:rPr>
                <w:rFonts w:cs="Arial"/>
              </w:rPr>
            </w:pPr>
            <w:r w:rsidRPr="007E0B31">
              <w:rPr>
                <w:rFonts w:cs="Arial"/>
              </w:rPr>
              <w:t>Grid Code Fast Track Proposals</w:t>
            </w:r>
          </w:p>
        </w:tc>
        <w:tc>
          <w:tcPr>
            <w:tcW w:w="6634" w:type="dxa"/>
          </w:tcPr>
          <w:p w14:paraId="48C60AA1"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0DEE1E6E">
        <w:trPr>
          <w:cantSplit/>
        </w:trPr>
        <w:tc>
          <w:tcPr>
            <w:tcW w:w="2884" w:type="dxa"/>
          </w:tcPr>
          <w:p w14:paraId="43CBF0F4" w14:textId="77777777" w:rsidR="00F81D7C" w:rsidRPr="007E0B31" w:rsidRDefault="00F81D7C" w:rsidP="00F81D7C">
            <w:pPr>
              <w:pStyle w:val="Arial11Bold"/>
              <w:rPr>
                <w:rFonts w:cs="Arial"/>
              </w:rPr>
            </w:pPr>
            <w:r w:rsidRPr="007E0B31">
              <w:rPr>
                <w:rFonts w:cs="Arial"/>
              </w:rPr>
              <w:t>Grid Code Modification Fast Track Report</w:t>
            </w:r>
          </w:p>
        </w:tc>
        <w:tc>
          <w:tcPr>
            <w:tcW w:w="6634" w:type="dxa"/>
          </w:tcPr>
          <w:p w14:paraId="01E7A62C" w14:textId="77777777" w:rsidR="00F81D7C" w:rsidRPr="007E0B31" w:rsidRDefault="00F81D7C" w:rsidP="00F81D7C">
            <w:pPr>
              <w:pStyle w:val="TableArial11"/>
              <w:rPr>
                <w:rFonts w:cs="Arial"/>
              </w:rPr>
            </w:pPr>
            <w:r w:rsidRPr="007E0B31">
              <w:rPr>
                <w:rFonts w:cs="Arial"/>
              </w:rPr>
              <w:t>A report prepared pursuant to GR.26</w:t>
            </w:r>
          </w:p>
        </w:tc>
      </w:tr>
      <w:tr w:rsidR="00F81D7C" w:rsidRPr="007E0B31" w14:paraId="7FE69FF9" w14:textId="77777777" w:rsidTr="0DEE1E6E">
        <w:trPr>
          <w:cantSplit/>
        </w:trPr>
        <w:tc>
          <w:tcPr>
            <w:tcW w:w="2884" w:type="dxa"/>
          </w:tcPr>
          <w:p w14:paraId="2D672D65" w14:textId="77777777" w:rsidR="00F81D7C" w:rsidRPr="007E0B31" w:rsidRDefault="00F81D7C" w:rsidP="00F81D7C">
            <w:pPr>
              <w:pStyle w:val="Arial11Bold"/>
              <w:rPr>
                <w:rFonts w:cs="Arial"/>
              </w:rPr>
            </w:pPr>
            <w:r w:rsidRPr="007E0B31">
              <w:rPr>
                <w:rFonts w:cs="Arial"/>
              </w:rPr>
              <w:lastRenderedPageBreak/>
              <w:t>Grid Code Modification Register</w:t>
            </w:r>
          </w:p>
        </w:tc>
        <w:tc>
          <w:tcPr>
            <w:tcW w:w="6634" w:type="dxa"/>
          </w:tcPr>
          <w:p w14:paraId="6A454EA3" w14:textId="77777777" w:rsidR="00F81D7C" w:rsidRPr="007E0B31" w:rsidRDefault="00F81D7C" w:rsidP="00F81D7C">
            <w:pPr>
              <w:pStyle w:val="TableArial11"/>
              <w:rPr>
                <w:rFonts w:cs="Arial"/>
              </w:rPr>
            </w:pPr>
            <w:r w:rsidRPr="007E0B31">
              <w:rPr>
                <w:rFonts w:cs="Arial"/>
              </w:rPr>
              <w:t>Has the meaning given in GR.13.1.</w:t>
            </w:r>
          </w:p>
        </w:tc>
      </w:tr>
      <w:tr w:rsidR="00F81D7C" w:rsidRPr="007E0B31" w14:paraId="1B8E54A8" w14:textId="77777777" w:rsidTr="0DEE1E6E">
        <w:trPr>
          <w:cantSplit/>
        </w:trPr>
        <w:tc>
          <w:tcPr>
            <w:tcW w:w="2884" w:type="dxa"/>
          </w:tcPr>
          <w:p w14:paraId="4D940EB7" w14:textId="77777777" w:rsidR="00F81D7C" w:rsidRPr="007E0B31" w:rsidRDefault="00F81D7C" w:rsidP="00F81D7C">
            <w:pPr>
              <w:pStyle w:val="Arial11Bold"/>
              <w:rPr>
                <w:rFonts w:cs="Arial"/>
              </w:rPr>
            </w:pPr>
            <w:r w:rsidRPr="007E0B31">
              <w:rPr>
                <w:rFonts w:cs="Arial"/>
              </w:rPr>
              <w:t>Grid Code Modification Report</w:t>
            </w:r>
          </w:p>
        </w:tc>
        <w:tc>
          <w:tcPr>
            <w:tcW w:w="6634" w:type="dxa"/>
          </w:tcPr>
          <w:p w14:paraId="440554AD" w14:textId="77777777" w:rsidR="00F81D7C" w:rsidRPr="007E0B31" w:rsidRDefault="00F81D7C" w:rsidP="00F81D7C">
            <w:pPr>
              <w:pStyle w:val="TableArial11"/>
              <w:rPr>
                <w:rFonts w:cs="Arial"/>
              </w:rPr>
            </w:pPr>
            <w:r w:rsidRPr="007E0B31">
              <w:rPr>
                <w:rFonts w:cs="Arial"/>
              </w:rPr>
              <w:t>Has the meaning given in GR.22.1.</w:t>
            </w:r>
          </w:p>
        </w:tc>
      </w:tr>
      <w:tr w:rsidR="00F81D7C" w:rsidRPr="007E0B31" w14:paraId="7F1BFC88" w14:textId="77777777" w:rsidTr="0DEE1E6E">
        <w:trPr>
          <w:cantSplit/>
        </w:trPr>
        <w:tc>
          <w:tcPr>
            <w:tcW w:w="2884" w:type="dxa"/>
          </w:tcPr>
          <w:p w14:paraId="3E526269" w14:textId="77777777" w:rsidR="00F81D7C" w:rsidRPr="007E0B31" w:rsidRDefault="00F81D7C" w:rsidP="00F81D7C">
            <w:pPr>
              <w:pStyle w:val="Arial11Bold"/>
              <w:rPr>
                <w:rFonts w:cs="Arial"/>
              </w:rPr>
            </w:pPr>
            <w:r w:rsidRPr="007E0B31">
              <w:rPr>
                <w:rFonts w:cs="Arial"/>
              </w:rPr>
              <w:t>Grid Code Modification</w:t>
            </w:r>
          </w:p>
          <w:p w14:paraId="79962484" w14:textId="77777777" w:rsidR="00F81D7C" w:rsidRPr="007E0B31" w:rsidRDefault="00F81D7C" w:rsidP="00F81D7C">
            <w:pPr>
              <w:pStyle w:val="Arial11Bold"/>
              <w:rPr>
                <w:rFonts w:cs="Arial"/>
              </w:rPr>
            </w:pPr>
            <w:r w:rsidRPr="007E0B31">
              <w:rPr>
                <w:rFonts w:cs="Arial"/>
              </w:rPr>
              <w:t>Procedures</w:t>
            </w:r>
          </w:p>
        </w:tc>
        <w:tc>
          <w:tcPr>
            <w:tcW w:w="6634" w:type="dxa"/>
          </w:tcPr>
          <w:p w14:paraId="1003DC02" w14:textId="77777777" w:rsidR="00F81D7C" w:rsidRPr="007E0B31" w:rsidRDefault="00F81D7C" w:rsidP="00F81D7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0DEE1E6E">
        <w:trPr>
          <w:cantSplit/>
        </w:trPr>
        <w:tc>
          <w:tcPr>
            <w:tcW w:w="2884" w:type="dxa"/>
          </w:tcPr>
          <w:p w14:paraId="6FB3FC5E" w14:textId="77777777" w:rsidR="00F81D7C" w:rsidRPr="007E0B31" w:rsidRDefault="00F81D7C" w:rsidP="00F81D7C">
            <w:pPr>
              <w:pStyle w:val="Arial11Bold"/>
              <w:rPr>
                <w:rFonts w:cs="Arial"/>
              </w:rPr>
            </w:pPr>
            <w:r w:rsidRPr="007E0B31">
              <w:rPr>
                <w:rFonts w:cs="Arial"/>
              </w:rPr>
              <w:t>Grid Code Modification Proposal</w:t>
            </w:r>
          </w:p>
        </w:tc>
        <w:tc>
          <w:tcPr>
            <w:tcW w:w="6634" w:type="dxa"/>
          </w:tcPr>
          <w:p w14:paraId="66E591DD"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0DEE1E6E">
        <w:trPr>
          <w:cantSplit/>
        </w:trPr>
        <w:tc>
          <w:tcPr>
            <w:tcW w:w="2884" w:type="dxa"/>
          </w:tcPr>
          <w:p w14:paraId="47A35776" w14:textId="77777777" w:rsidR="00F81D7C" w:rsidRPr="007E0B31" w:rsidRDefault="00F81D7C" w:rsidP="00F81D7C">
            <w:pPr>
              <w:pStyle w:val="Arial11Bold"/>
              <w:rPr>
                <w:rFonts w:cs="Arial"/>
              </w:rPr>
            </w:pPr>
            <w:r w:rsidRPr="007E0B31">
              <w:rPr>
                <w:rFonts w:cs="Arial"/>
              </w:rPr>
              <w:t>Grid Code Modification Self- Governance Report</w:t>
            </w:r>
          </w:p>
        </w:tc>
        <w:tc>
          <w:tcPr>
            <w:tcW w:w="6634" w:type="dxa"/>
          </w:tcPr>
          <w:p w14:paraId="605F34A3" w14:textId="77777777" w:rsidR="00F81D7C" w:rsidRPr="007E0B31" w:rsidRDefault="00F81D7C" w:rsidP="00F81D7C">
            <w:pPr>
              <w:pStyle w:val="TableArial11"/>
              <w:rPr>
                <w:rFonts w:cs="Arial"/>
              </w:rPr>
            </w:pPr>
            <w:r w:rsidRPr="007E0B31">
              <w:rPr>
                <w:rFonts w:cs="Arial"/>
              </w:rPr>
              <w:t>Has the meaning given in GR.24.5</w:t>
            </w:r>
          </w:p>
        </w:tc>
      </w:tr>
      <w:tr w:rsidR="00F81D7C" w:rsidRPr="007E0B31" w14:paraId="387C69DC" w14:textId="77777777" w:rsidTr="0DEE1E6E">
        <w:trPr>
          <w:cantSplit/>
        </w:trPr>
        <w:tc>
          <w:tcPr>
            <w:tcW w:w="2884" w:type="dxa"/>
          </w:tcPr>
          <w:p w14:paraId="4518B247" w14:textId="77777777" w:rsidR="00F81D7C" w:rsidRPr="007E0B31" w:rsidRDefault="00F81D7C" w:rsidP="00F81D7C">
            <w:pPr>
              <w:pStyle w:val="Arial11Bold"/>
              <w:rPr>
                <w:rFonts w:cs="Arial"/>
              </w:rPr>
            </w:pPr>
            <w:r w:rsidRPr="007E0B31">
              <w:rPr>
                <w:rFonts w:cs="Arial"/>
              </w:rPr>
              <w:t>Grid Code Objectives</w:t>
            </w:r>
          </w:p>
        </w:tc>
        <w:tc>
          <w:tcPr>
            <w:tcW w:w="6634" w:type="dxa"/>
          </w:tcPr>
          <w:p w14:paraId="5F7C23F5" w14:textId="0BF1CFB0" w:rsidR="00F81D7C" w:rsidRPr="007E0B31" w:rsidRDefault="7D9A43F1" w:rsidP="00F81D7C">
            <w:pPr>
              <w:pStyle w:val="TableArial11"/>
              <w:rPr>
                <w:rFonts w:cs="Arial"/>
              </w:rPr>
            </w:pPr>
            <w:r w:rsidRPr="329F1AB0">
              <w:rPr>
                <w:rFonts w:cs="Arial"/>
              </w:rPr>
              <w:t xml:space="preserve">Means the objectives referred to in </w:t>
            </w:r>
            <w:r w:rsidR="792E6BBD" w:rsidRPr="329F1AB0">
              <w:rPr>
                <w:rFonts w:cs="Arial"/>
              </w:rPr>
              <w:t>c</w:t>
            </w:r>
            <w:r w:rsidRPr="329F1AB0">
              <w:rPr>
                <w:rFonts w:cs="Arial"/>
              </w:rPr>
              <w:t xml:space="preserve">ondition </w:t>
            </w:r>
            <w:r w:rsidR="2ED326F0" w:rsidRPr="329F1AB0">
              <w:rPr>
                <w:rFonts w:cs="Arial"/>
              </w:rPr>
              <w:t>E3.2(b)</w:t>
            </w:r>
            <w:r w:rsidRPr="329F1AB0">
              <w:rPr>
                <w:rFonts w:cs="Arial"/>
              </w:rPr>
              <w:t xml:space="preserve"> of </w:t>
            </w:r>
            <w:r w:rsidR="253486F3" w:rsidRPr="004E64E8">
              <w:rPr>
                <w:rFonts w:cs="Arial"/>
              </w:rPr>
              <w:t>the</w:t>
            </w:r>
            <w:r w:rsidR="253486F3" w:rsidRPr="329F1AB0">
              <w:rPr>
                <w:rFonts w:cs="Arial"/>
                <w:b/>
                <w:bCs/>
              </w:rPr>
              <w:t xml:space="preserve"> ESO</w:t>
            </w:r>
            <w:r w:rsidRPr="329F1AB0">
              <w:rPr>
                <w:rFonts w:cs="Arial"/>
                <w:b/>
                <w:bCs/>
              </w:rPr>
              <w:t xml:space="preserve"> Licence</w:t>
            </w:r>
            <w:r w:rsidRPr="329F1AB0">
              <w:rPr>
                <w:rFonts w:cs="Arial"/>
              </w:rPr>
              <w:t>.</w:t>
            </w:r>
          </w:p>
        </w:tc>
      </w:tr>
      <w:tr w:rsidR="00F81D7C" w:rsidRPr="007E0B31" w14:paraId="39199EE0" w14:textId="77777777" w:rsidTr="0DEE1E6E">
        <w:trPr>
          <w:cantSplit/>
        </w:trPr>
        <w:tc>
          <w:tcPr>
            <w:tcW w:w="2884" w:type="dxa"/>
          </w:tcPr>
          <w:p w14:paraId="17F6006E" w14:textId="77777777" w:rsidR="00F81D7C" w:rsidRPr="007E0B31" w:rsidRDefault="00F81D7C" w:rsidP="00F81D7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F81D7C" w:rsidRPr="007E0B31" w:rsidRDefault="00F81D7C" w:rsidP="00F81D7C">
            <w:pPr>
              <w:pStyle w:val="TableArial11"/>
              <w:rPr>
                <w:rFonts w:cs="Arial"/>
              </w:rPr>
            </w:pPr>
            <w:r w:rsidRPr="007E0B31">
              <w:rPr>
                <w:rFonts w:cs="Arial"/>
              </w:rPr>
              <w:t>The panel with the functions set out in GR.1.2.</w:t>
            </w:r>
          </w:p>
        </w:tc>
      </w:tr>
      <w:tr w:rsidR="00F81D7C" w:rsidRPr="007E0B31" w14:paraId="781A6549" w14:textId="77777777" w:rsidTr="0DEE1E6E">
        <w:trPr>
          <w:cantSplit/>
        </w:trPr>
        <w:tc>
          <w:tcPr>
            <w:tcW w:w="2884" w:type="dxa"/>
          </w:tcPr>
          <w:p w14:paraId="26F0CF91" w14:textId="77777777" w:rsidR="00F81D7C" w:rsidRPr="007E0B31" w:rsidRDefault="00F81D7C" w:rsidP="00F81D7C">
            <w:pPr>
              <w:pStyle w:val="Arial11Bold"/>
              <w:rPr>
                <w:rFonts w:cs="Arial"/>
              </w:rPr>
            </w:pPr>
            <w:r w:rsidRPr="007E0B31">
              <w:rPr>
                <w:rFonts w:cs="Arial"/>
              </w:rPr>
              <w:t>Grid Code Review Panel</w:t>
            </w:r>
          </w:p>
          <w:p w14:paraId="7F57BF7E" w14:textId="77777777" w:rsidR="00F81D7C" w:rsidRPr="007E0B31" w:rsidRDefault="00F81D7C" w:rsidP="00F81D7C">
            <w:pPr>
              <w:pStyle w:val="Arial11Bold"/>
              <w:rPr>
                <w:rFonts w:cs="Arial"/>
              </w:rPr>
            </w:pPr>
            <w:r w:rsidRPr="007E0B31">
              <w:rPr>
                <w:rFonts w:cs="Arial"/>
              </w:rPr>
              <w:t>Recommendation Vote</w:t>
            </w:r>
          </w:p>
        </w:tc>
        <w:tc>
          <w:tcPr>
            <w:tcW w:w="6634" w:type="dxa"/>
          </w:tcPr>
          <w:p w14:paraId="645A5276" w14:textId="513D9226"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0DEE1E6E">
        <w:trPr>
          <w:cantSplit/>
        </w:trPr>
        <w:tc>
          <w:tcPr>
            <w:tcW w:w="2884" w:type="dxa"/>
          </w:tcPr>
          <w:p w14:paraId="27AC9B5B" w14:textId="77777777" w:rsidR="00F81D7C" w:rsidRPr="007E0B31" w:rsidRDefault="00F81D7C" w:rsidP="00F81D7C">
            <w:pPr>
              <w:pStyle w:val="Arial11Bold"/>
              <w:rPr>
                <w:rFonts w:cs="Arial"/>
              </w:rPr>
            </w:pPr>
            <w:r w:rsidRPr="007E0B31">
              <w:rPr>
                <w:rFonts w:cs="Arial"/>
              </w:rPr>
              <w:t>Grid Code Review Panel Self-Governance Vote</w:t>
            </w:r>
          </w:p>
        </w:tc>
        <w:tc>
          <w:tcPr>
            <w:tcW w:w="6634" w:type="dxa"/>
          </w:tcPr>
          <w:p w14:paraId="23D0B306" w14:textId="50A5875B"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0DEE1E6E">
        <w:trPr>
          <w:cantSplit/>
        </w:trPr>
        <w:tc>
          <w:tcPr>
            <w:tcW w:w="2884" w:type="dxa"/>
          </w:tcPr>
          <w:p w14:paraId="36961EC3" w14:textId="77777777" w:rsidR="00F81D7C" w:rsidRPr="007E0B31" w:rsidRDefault="00F81D7C" w:rsidP="00F81D7C">
            <w:pPr>
              <w:pStyle w:val="Arial11Bold"/>
              <w:rPr>
                <w:rFonts w:cs="Arial"/>
              </w:rPr>
            </w:pPr>
            <w:r w:rsidRPr="007E0B31">
              <w:rPr>
                <w:rFonts w:cs="Arial"/>
              </w:rPr>
              <w:t>Grid Code Self-Governance Proposals</w:t>
            </w:r>
          </w:p>
        </w:tc>
        <w:tc>
          <w:tcPr>
            <w:tcW w:w="6634" w:type="dxa"/>
          </w:tcPr>
          <w:p w14:paraId="3826E3C6" w14:textId="77777777" w:rsidR="00F81D7C" w:rsidRPr="007E0B31" w:rsidRDefault="00F81D7C" w:rsidP="00F81D7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0DEE1E6E">
        <w:trPr>
          <w:cantSplit/>
        </w:trPr>
        <w:tc>
          <w:tcPr>
            <w:tcW w:w="2884" w:type="dxa"/>
          </w:tcPr>
          <w:p w14:paraId="731ADBFE" w14:textId="77777777" w:rsidR="00F81D7C" w:rsidRPr="007E0B31" w:rsidRDefault="00F81D7C" w:rsidP="00F81D7C">
            <w:pPr>
              <w:pStyle w:val="Arial11Bold"/>
              <w:rPr>
                <w:rFonts w:cs="Arial"/>
              </w:rPr>
            </w:pPr>
            <w:r w:rsidRPr="007E0B31">
              <w:rPr>
                <w:rFonts w:cs="Arial"/>
              </w:rPr>
              <w:t>Grid Entry Point</w:t>
            </w:r>
          </w:p>
        </w:tc>
        <w:tc>
          <w:tcPr>
            <w:tcW w:w="6634" w:type="dxa"/>
          </w:tcPr>
          <w:p w14:paraId="68769E6D"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0DEE1E6E">
        <w:trPr>
          <w:cantSplit/>
        </w:trPr>
        <w:tc>
          <w:tcPr>
            <w:tcW w:w="2884" w:type="dxa"/>
          </w:tcPr>
          <w:p w14:paraId="181D6559" w14:textId="7C5C269F" w:rsidR="00F81D7C" w:rsidRPr="005F78E9" w:rsidRDefault="00F81D7C" w:rsidP="00F81D7C">
            <w:pPr>
              <w:pStyle w:val="Arial11Bold"/>
              <w:rPr>
                <w:rFonts w:cs="Arial"/>
              </w:rPr>
            </w:pPr>
            <w:r w:rsidRPr="002510FF">
              <w:rPr>
                <w:rFonts w:cs="Arial"/>
              </w:rPr>
              <w:t>Grid Forming Active Power</w:t>
            </w:r>
          </w:p>
        </w:tc>
        <w:tc>
          <w:tcPr>
            <w:tcW w:w="6634" w:type="dxa"/>
          </w:tcPr>
          <w:p w14:paraId="3AC5BEDB" w14:textId="764294C6" w:rsidR="00F81D7C" w:rsidRPr="005F78E9" w:rsidRDefault="00F81D7C" w:rsidP="00F81D7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0DEE1E6E">
        <w:trPr>
          <w:cantSplit/>
        </w:trPr>
        <w:tc>
          <w:tcPr>
            <w:tcW w:w="2884" w:type="dxa"/>
          </w:tcPr>
          <w:p w14:paraId="6590D0EC" w14:textId="6684818F" w:rsidR="00F81D7C" w:rsidRPr="00585D91" w:rsidRDefault="00F81D7C" w:rsidP="00F81D7C">
            <w:pPr>
              <w:pStyle w:val="Arial11Bold"/>
              <w:rPr>
                <w:rFonts w:cs="Arial"/>
              </w:rPr>
            </w:pPr>
            <w:r w:rsidRPr="002510FF">
              <w:rPr>
                <w:rFonts w:cs="Arial"/>
              </w:rPr>
              <w:lastRenderedPageBreak/>
              <w:t>Grid Forming Capability</w:t>
            </w:r>
          </w:p>
        </w:tc>
        <w:tc>
          <w:tcPr>
            <w:tcW w:w="6634" w:type="dxa"/>
          </w:tcPr>
          <w:p w14:paraId="046B4623" w14:textId="77777777" w:rsidR="00F81D7C" w:rsidRPr="002510FF" w:rsidRDefault="00F81D7C" w:rsidP="00F81D7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F81D7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0DEE1E6E">
        <w:trPr>
          <w:cantSplit/>
        </w:trPr>
        <w:tc>
          <w:tcPr>
            <w:tcW w:w="2884" w:type="dxa"/>
          </w:tcPr>
          <w:p w14:paraId="790189F5" w14:textId="19A2057B" w:rsidR="00F81D7C" w:rsidRPr="00BF5C30" w:rsidRDefault="00F81D7C" w:rsidP="00F81D7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F81D7C" w:rsidRPr="00BF5C30" w:rsidRDefault="00F81D7C" w:rsidP="00F81D7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0DEE1E6E">
        <w:trPr>
          <w:cantSplit/>
        </w:trPr>
        <w:tc>
          <w:tcPr>
            <w:tcW w:w="2884" w:type="dxa"/>
          </w:tcPr>
          <w:p w14:paraId="1D0306EC" w14:textId="0E7A7061" w:rsidR="00F81D7C" w:rsidRPr="00BF5C30" w:rsidRDefault="00F81D7C" w:rsidP="00F81D7C">
            <w:pPr>
              <w:pStyle w:val="Arial11Bold"/>
              <w:rPr>
                <w:rFonts w:cs="Arial"/>
              </w:rPr>
            </w:pPr>
            <w:r w:rsidRPr="002510FF">
              <w:rPr>
                <w:rFonts w:cs="Arial"/>
              </w:rPr>
              <w:t>Grid Forming Plant</w:t>
            </w:r>
          </w:p>
        </w:tc>
        <w:tc>
          <w:tcPr>
            <w:tcW w:w="6634" w:type="dxa"/>
          </w:tcPr>
          <w:p w14:paraId="182D5EFC" w14:textId="0A35EDEB" w:rsidR="00F81D7C" w:rsidRPr="00BF5C30" w:rsidRDefault="00F81D7C" w:rsidP="00F81D7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0DEE1E6E">
        <w:trPr>
          <w:cantSplit/>
        </w:trPr>
        <w:tc>
          <w:tcPr>
            <w:tcW w:w="2884" w:type="dxa"/>
          </w:tcPr>
          <w:p w14:paraId="1DD8583E" w14:textId="51F4F815" w:rsidR="00F81D7C" w:rsidRPr="00BF5C30" w:rsidRDefault="00F81D7C" w:rsidP="00F81D7C">
            <w:pPr>
              <w:pStyle w:val="Arial11Bold"/>
              <w:rPr>
                <w:rFonts w:cs="Arial"/>
              </w:rPr>
            </w:pPr>
            <w:r w:rsidRPr="002510FF">
              <w:rPr>
                <w:rFonts w:cs="Arial"/>
              </w:rPr>
              <w:t>Grid Forming Plant Owner</w:t>
            </w:r>
          </w:p>
        </w:tc>
        <w:tc>
          <w:tcPr>
            <w:tcW w:w="6634" w:type="dxa"/>
          </w:tcPr>
          <w:p w14:paraId="0FBDF255" w14:textId="3DDE21CF" w:rsidR="00F81D7C" w:rsidRPr="00BF5C30" w:rsidRDefault="00F81D7C" w:rsidP="00F81D7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0DEE1E6E">
        <w:trPr>
          <w:cantSplit/>
        </w:trPr>
        <w:tc>
          <w:tcPr>
            <w:tcW w:w="2884" w:type="dxa"/>
          </w:tcPr>
          <w:p w14:paraId="639AEB9D" w14:textId="0DC3D66C" w:rsidR="00F81D7C" w:rsidRPr="00BF5C30" w:rsidRDefault="00F81D7C" w:rsidP="00F81D7C">
            <w:pPr>
              <w:pStyle w:val="Arial11Bold"/>
              <w:rPr>
                <w:rFonts w:cs="Arial"/>
              </w:rPr>
            </w:pPr>
            <w:r w:rsidRPr="002510FF">
              <w:rPr>
                <w:rFonts w:cs="Arial"/>
              </w:rPr>
              <w:t>Grid Forming Unit</w:t>
            </w:r>
          </w:p>
        </w:tc>
        <w:tc>
          <w:tcPr>
            <w:tcW w:w="6634" w:type="dxa"/>
          </w:tcPr>
          <w:p w14:paraId="494DE497" w14:textId="6B458BD3" w:rsidR="00F81D7C" w:rsidRPr="00BF5C30" w:rsidRDefault="00F81D7C" w:rsidP="00F81D7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0DEE1E6E">
        <w:trPr>
          <w:cantSplit/>
        </w:trPr>
        <w:tc>
          <w:tcPr>
            <w:tcW w:w="2884" w:type="dxa"/>
          </w:tcPr>
          <w:p w14:paraId="5CDD4F61" w14:textId="4CE4ACED" w:rsidR="00F81D7C" w:rsidRPr="00BF5C30" w:rsidRDefault="00F81D7C" w:rsidP="00F81D7C">
            <w:pPr>
              <w:pStyle w:val="Arial11Bold"/>
              <w:rPr>
                <w:rFonts w:cs="Arial"/>
              </w:rPr>
            </w:pPr>
            <w:r w:rsidRPr="002510FF">
              <w:rPr>
                <w:rFonts w:cs="Arial"/>
              </w:rPr>
              <w:t>Grid Oscillation Value</w:t>
            </w:r>
          </w:p>
        </w:tc>
        <w:tc>
          <w:tcPr>
            <w:tcW w:w="6634" w:type="dxa"/>
          </w:tcPr>
          <w:p w14:paraId="313B279D" w14:textId="7BCAD896" w:rsidR="00F81D7C" w:rsidRPr="00BF5C30" w:rsidRDefault="00F81D7C" w:rsidP="00F81D7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0DEE1E6E">
        <w:trPr>
          <w:cantSplit/>
        </w:trPr>
        <w:tc>
          <w:tcPr>
            <w:tcW w:w="2884" w:type="dxa"/>
          </w:tcPr>
          <w:p w14:paraId="44E3EB10" w14:textId="77777777" w:rsidR="00F81D7C" w:rsidRPr="007E0B31" w:rsidRDefault="00F81D7C" w:rsidP="00F81D7C">
            <w:pPr>
              <w:pStyle w:val="Arial11Bold"/>
              <w:rPr>
                <w:rFonts w:cs="Arial"/>
              </w:rPr>
            </w:pPr>
            <w:r w:rsidRPr="007E0B31">
              <w:rPr>
                <w:rFonts w:cs="Arial"/>
              </w:rPr>
              <w:t>Grid Supply Point</w:t>
            </w:r>
          </w:p>
        </w:tc>
        <w:tc>
          <w:tcPr>
            <w:tcW w:w="6634" w:type="dxa"/>
          </w:tcPr>
          <w:p w14:paraId="76BDB008" w14:textId="0EB7F897" w:rsidR="00F81D7C" w:rsidRPr="007E0B31" w:rsidRDefault="00F81D7C" w:rsidP="00F81D7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0DEE1E6E">
        <w:trPr>
          <w:cantSplit/>
        </w:trPr>
        <w:tc>
          <w:tcPr>
            <w:tcW w:w="2884" w:type="dxa"/>
          </w:tcPr>
          <w:p w14:paraId="20405FC8" w14:textId="77777777" w:rsidR="00F81D7C" w:rsidRPr="007E0B31" w:rsidRDefault="00F81D7C" w:rsidP="00F81D7C">
            <w:pPr>
              <w:pStyle w:val="Arial11Bold"/>
              <w:rPr>
                <w:rFonts w:cs="Arial"/>
              </w:rPr>
            </w:pPr>
            <w:r w:rsidRPr="007E0B31">
              <w:rPr>
                <w:rFonts w:cs="Arial"/>
              </w:rPr>
              <w:t>Group</w:t>
            </w:r>
          </w:p>
        </w:tc>
        <w:tc>
          <w:tcPr>
            <w:tcW w:w="6634" w:type="dxa"/>
          </w:tcPr>
          <w:p w14:paraId="60A73BA5" w14:textId="77777777" w:rsidR="00F81D7C" w:rsidRPr="007E0B31" w:rsidRDefault="00F81D7C" w:rsidP="00F81D7C">
            <w:pPr>
              <w:pStyle w:val="TableArial11"/>
              <w:rPr>
                <w:rFonts w:cs="Arial"/>
              </w:rPr>
            </w:pPr>
            <w:bookmarkStart w:id="25"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25"/>
          </w:p>
        </w:tc>
      </w:tr>
      <w:tr w:rsidR="00F81D7C" w:rsidRPr="0079139F" w14:paraId="5A25DA6A" w14:textId="77777777" w:rsidTr="0DEE1E6E">
        <w:trPr>
          <w:cantSplit/>
        </w:trPr>
        <w:tc>
          <w:tcPr>
            <w:tcW w:w="2884" w:type="dxa"/>
          </w:tcPr>
          <w:p w14:paraId="704101E4" w14:textId="22CAEA65" w:rsidR="00F81D7C" w:rsidRPr="0079139F" w:rsidRDefault="00F81D7C" w:rsidP="00F81D7C">
            <w:pPr>
              <w:pStyle w:val="Arial11Bold"/>
              <w:rPr>
                <w:rFonts w:cs="Arial"/>
              </w:rPr>
            </w:pPr>
            <w:r w:rsidRPr="0079139F">
              <w:rPr>
                <w:rFonts w:cs="Arial"/>
              </w:rPr>
              <w:t>GSP Group</w:t>
            </w:r>
          </w:p>
        </w:tc>
        <w:tc>
          <w:tcPr>
            <w:tcW w:w="6634" w:type="dxa"/>
          </w:tcPr>
          <w:p w14:paraId="08F28004" w14:textId="5D8EEE7F" w:rsidR="00F81D7C" w:rsidRPr="0079139F" w:rsidRDefault="00F81D7C" w:rsidP="00F81D7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0DEE1E6E">
        <w:trPr>
          <w:cantSplit/>
        </w:trPr>
        <w:tc>
          <w:tcPr>
            <w:tcW w:w="2884" w:type="dxa"/>
          </w:tcPr>
          <w:p w14:paraId="6B31BC4F" w14:textId="77777777" w:rsidR="00F81D7C" w:rsidRPr="007E0B31" w:rsidRDefault="00F81D7C" w:rsidP="00F81D7C">
            <w:pPr>
              <w:pStyle w:val="Arial11Bold"/>
              <w:rPr>
                <w:rFonts w:cs="Arial"/>
              </w:rPr>
            </w:pPr>
            <w:r w:rsidRPr="007E0B31">
              <w:rPr>
                <w:rFonts w:cs="Arial"/>
              </w:rPr>
              <w:lastRenderedPageBreak/>
              <w:t>Headroom</w:t>
            </w:r>
          </w:p>
        </w:tc>
        <w:tc>
          <w:tcPr>
            <w:tcW w:w="6634" w:type="dxa"/>
          </w:tcPr>
          <w:p w14:paraId="6E120920" w14:textId="77777777" w:rsidR="00F81D7C" w:rsidRPr="007E0B31" w:rsidRDefault="00F81D7C" w:rsidP="00F81D7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0DEE1E6E">
        <w:trPr>
          <w:cantSplit/>
        </w:trPr>
        <w:tc>
          <w:tcPr>
            <w:tcW w:w="2884" w:type="dxa"/>
          </w:tcPr>
          <w:p w14:paraId="049414CE" w14:textId="77777777" w:rsidR="00F81D7C" w:rsidRPr="007E0B31" w:rsidRDefault="00F81D7C" w:rsidP="00F81D7C">
            <w:pPr>
              <w:pStyle w:val="Arial11Bold"/>
              <w:rPr>
                <w:rFonts w:cs="Arial"/>
              </w:rPr>
            </w:pPr>
            <w:r w:rsidRPr="007E0B31">
              <w:rPr>
                <w:rFonts w:cs="Arial"/>
              </w:rPr>
              <w:t>High Frequency Response</w:t>
            </w:r>
          </w:p>
        </w:tc>
        <w:tc>
          <w:tcPr>
            <w:tcW w:w="6634" w:type="dxa"/>
          </w:tcPr>
          <w:p w14:paraId="3FEEE61F" w14:textId="0D8ECC66" w:rsidR="00F81D7C" w:rsidRPr="007E0B31" w:rsidRDefault="00F81D7C" w:rsidP="00F81D7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0DEE1E6E">
        <w:trPr>
          <w:cantSplit/>
        </w:trPr>
        <w:tc>
          <w:tcPr>
            <w:tcW w:w="2884" w:type="dxa"/>
          </w:tcPr>
          <w:p w14:paraId="364D289E" w14:textId="77777777" w:rsidR="00F81D7C" w:rsidRPr="007E0B31" w:rsidRDefault="00F81D7C" w:rsidP="00F81D7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F81D7C" w:rsidRPr="007E0B31" w14:paraId="552B3754" w14:textId="77777777" w:rsidTr="0DEE1E6E">
        <w:trPr>
          <w:cantSplit/>
          <w:trHeight w:val="524"/>
        </w:trPr>
        <w:tc>
          <w:tcPr>
            <w:tcW w:w="2884" w:type="dxa"/>
          </w:tcPr>
          <w:p w14:paraId="243671CC" w14:textId="5CC5CA8B" w:rsidR="00F81D7C" w:rsidRPr="009D4B8D" w:rsidRDefault="00F81D7C" w:rsidP="00F81D7C">
            <w:pPr>
              <w:rPr>
                <w:b/>
                <w:bCs/>
              </w:rPr>
            </w:pPr>
            <w:r w:rsidRPr="009D4B8D">
              <w:rPr>
                <w:b/>
                <w:bCs/>
              </w:rPr>
              <w:t>Historic Frequency Data</w:t>
            </w:r>
          </w:p>
        </w:tc>
        <w:tc>
          <w:tcPr>
            <w:tcW w:w="6634" w:type="dxa"/>
          </w:tcPr>
          <w:p w14:paraId="57B851E9" w14:textId="6208BB5F" w:rsidR="00F81D7C" w:rsidRPr="009D4B8D" w:rsidRDefault="00F81D7C" w:rsidP="00F81D7C">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F81D7C" w:rsidRPr="007E0B31" w14:paraId="2295F8BF" w14:textId="77777777" w:rsidTr="0DEE1E6E">
        <w:trPr>
          <w:cantSplit/>
        </w:trPr>
        <w:tc>
          <w:tcPr>
            <w:tcW w:w="2884" w:type="dxa"/>
          </w:tcPr>
          <w:p w14:paraId="19844254" w14:textId="77777777" w:rsidR="00F81D7C" w:rsidRPr="007E0B31" w:rsidRDefault="00F81D7C" w:rsidP="00F81D7C">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0DEE1E6E">
        <w:trPr>
          <w:cantSplit/>
        </w:trPr>
        <w:tc>
          <w:tcPr>
            <w:tcW w:w="2884" w:type="dxa"/>
          </w:tcPr>
          <w:p w14:paraId="2B9920C4" w14:textId="21408506" w:rsidR="00F81D7C" w:rsidRPr="0042789A" w:rsidRDefault="00F81D7C" w:rsidP="00F81D7C">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F81D7C" w:rsidRPr="007E0B31" w:rsidRDefault="00F81D7C" w:rsidP="00F81D7C">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0DEE1E6E">
        <w:trPr>
          <w:cantSplit/>
        </w:trPr>
        <w:tc>
          <w:tcPr>
            <w:tcW w:w="2884" w:type="dxa"/>
          </w:tcPr>
          <w:p w14:paraId="6E747414" w14:textId="77777777" w:rsidR="00F81D7C" w:rsidRPr="007E0B31" w:rsidRDefault="00F81D7C" w:rsidP="00F81D7C">
            <w:pPr>
              <w:pStyle w:val="Arial11Bold"/>
              <w:rPr>
                <w:rFonts w:cs="Arial"/>
              </w:rPr>
            </w:pPr>
            <w:r w:rsidRPr="007E0B31">
              <w:rPr>
                <w:rFonts w:cs="Arial"/>
              </w:rPr>
              <w:t>HV Connections</w:t>
            </w:r>
          </w:p>
        </w:tc>
        <w:tc>
          <w:tcPr>
            <w:tcW w:w="6634" w:type="dxa"/>
          </w:tcPr>
          <w:p w14:paraId="0496190F" w14:textId="2371BB67" w:rsidR="00F81D7C" w:rsidRPr="007E0B31" w:rsidRDefault="00F81D7C" w:rsidP="00F81D7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0DEE1E6E">
        <w:trPr>
          <w:cantSplit/>
        </w:trPr>
        <w:tc>
          <w:tcPr>
            <w:tcW w:w="2884" w:type="dxa"/>
          </w:tcPr>
          <w:p w14:paraId="36327F4B"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0DEE1E6E">
        <w:trPr>
          <w:cantSplit/>
        </w:trPr>
        <w:tc>
          <w:tcPr>
            <w:tcW w:w="2884" w:type="dxa"/>
          </w:tcPr>
          <w:p w14:paraId="2270971B"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F81D7C" w:rsidRPr="007E0B31" w:rsidRDefault="00F81D7C" w:rsidP="00F81D7C">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F81D7C" w:rsidRPr="007E0B31" w14:paraId="50416B33" w14:textId="77777777" w:rsidTr="0DEE1E6E">
        <w:trPr>
          <w:cantSplit/>
        </w:trPr>
        <w:tc>
          <w:tcPr>
            <w:tcW w:w="2884" w:type="dxa"/>
          </w:tcPr>
          <w:p w14:paraId="20AB8CFF"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F81D7C" w:rsidRPr="007E0B31" w:rsidRDefault="00F81D7C" w:rsidP="00F81D7C">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0DEE1E6E">
        <w:trPr>
          <w:cantSplit/>
        </w:trPr>
        <w:tc>
          <w:tcPr>
            <w:tcW w:w="2884" w:type="dxa"/>
          </w:tcPr>
          <w:p w14:paraId="78BA74BE"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0DEE1E6E">
        <w:trPr>
          <w:cantSplit/>
        </w:trPr>
        <w:tc>
          <w:tcPr>
            <w:tcW w:w="2884" w:type="dxa"/>
          </w:tcPr>
          <w:p w14:paraId="2C43FD7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F81D7C" w:rsidRPr="007E0B31" w:rsidRDefault="00F81D7C" w:rsidP="00F81D7C">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0DEE1E6E">
        <w:trPr>
          <w:cantSplit/>
        </w:trPr>
        <w:tc>
          <w:tcPr>
            <w:tcW w:w="2884" w:type="dxa"/>
          </w:tcPr>
          <w:p w14:paraId="5A44655A"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lastRenderedPageBreak/>
              <w:t>HVDC System Owner</w:t>
            </w:r>
          </w:p>
        </w:tc>
        <w:tc>
          <w:tcPr>
            <w:tcW w:w="6634" w:type="dxa"/>
          </w:tcPr>
          <w:p w14:paraId="0CF11DF1" w14:textId="77777777" w:rsidR="00F81D7C" w:rsidRPr="007E0B31" w:rsidRDefault="00F81D7C" w:rsidP="00F81D7C">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0DEE1E6E">
        <w:trPr>
          <w:cantSplit/>
        </w:trPr>
        <w:tc>
          <w:tcPr>
            <w:tcW w:w="2884" w:type="dxa"/>
          </w:tcPr>
          <w:p w14:paraId="0863E908" w14:textId="77777777" w:rsidR="00F81D7C" w:rsidRPr="007E0B31" w:rsidRDefault="00F81D7C" w:rsidP="00F81D7C">
            <w:pPr>
              <w:pStyle w:val="Arial11Bold"/>
              <w:rPr>
                <w:rFonts w:cs="Arial"/>
              </w:rPr>
            </w:pPr>
            <w:r w:rsidRPr="007E0B31">
              <w:rPr>
                <w:rFonts w:cs="Arial"/>
              </w:rPr>
              <w:t>IEC</w:t>
            </w:r>
          </w:p>
        </w:tc>
        <w:tc>
          <w:tcPr>
            <w:tcW w:w="6634" w:type="dxa"/>
          </w:tcPr>
          <w:p w14:paraId="7BEF7CEB" w14:textId="77777777" w:rsidR="00F81D7C" w:rsidRPr="007E0B31" w:rsidRDefault="00F81D7C" w:rsidP="00F81D7C">
            <w:pPr>
              <w:pStyle w:val="TableArial11"/>
              <w:rPr>
                <w:rFonts w:cs="Arial"/>
              </w:rPr>
            </w:pPr>
            <w:r w:rsidRPr="007E0B31">
              <w:rPr>
                <w:rFonts w:cs="Arial"/>
              </w:rPr>
              <w:t>International Electrotechnical Commission.</w:t>
            </w:r>
          </w:p>
        </w:tc>
      </w:tr>
      <w:tr w:rsidR="00F81D7C" w:rsidRPr="007E0B31" w14:paraId="6C3D9361" w14:textId="77777777" w:rsidTr="0DEE1E6E">
        <w:trPr>
          <w:cantSplit/>
        </w:trPr>
        <w:tc>
          <w:tcPr>
            <w:tcW w:w="2884" w:type="dxa"/>
          </w:tcPr>
          <w:p w14:paraId="43D881FF" w14:textId="77777777" w:rsidR="00F81D7C" w:rsidRPr="007E0B31" w:rsidRDefault="00F81D7C" w:rsidP="00F81D7C">
            <w:pPr>
              <w:pStyle w:val="Arial11Bold"/>
              <w:rPr>
                <w:rFonts w:cs="Arial"/>
              </w:rPr>
            </w:pPr>
            <w:r w:rsidRPr="007E0B31">
              <w:rPr>
                <w:rFonts w:cs="Arial"/>
              </w:rPr>
              <w:t>IEC Standard</w:t>
            </w:r>
          </w:p>
        </w:tc>
        <w:tc>
          <w:tcPr>
            <w:tcW w:w="6634" w:type="dxa"/>
          </w:tcPr>
          <w:p w14:paraId="63FFED40" w14:textId="77777777" w:rsidR="00F81D7C" w:rsidRPr="007E0B31" w:rsidRDefault="00F81D7C" w:rsidP="00F81D7C">
            <w:pPr>
              <w:pStyle w:val="TableArial11"/>
              <w:rPr>
                <w:rFonts w:cs="Arial"/>
              </w:rPr>
            </w:pPr>
            <w:r w:rsidRPr="007E0B31">
              <w:rPr>
                <w:rFonts w:cs="Arial"/>
              </w:rPr>
              <w:t>A standard approved by the International Electrotechnical Commission.</w:t>
            </w:r>
          </w:p>
        </w:tc>
      </w:tr>
      <w:tr w:rsidR="00F81D7C" w:rsidRPr="007E0B31" w14:paraId="05347EF0" w14:textId="77777777" w:rsidTr="0DEE1E6E">
        <w:trPr>
          <w:cantSplit/>
        </w:trPr>
        <w:tc>
          <w:tcPr>
            <w:tcW w:w="2884" w:type="dxa"/>
          </w:tcPr>
          <w:p w14:paraId="114BD5FE" w14:textId="77777777" w:rsidR="00F81D7C" w:rsidRPr="007E0B31" w:rsidRDefault="00F81D7C" w:rsidP="00F81D7C">
            <w:pPr>
              <w:pStyle w:val="Arial11Bold"/>
              <w:rPr>
                <w:rFonts w:cs="Arial"/>
              </w:rPr>
            </w:pPr>
            <w:r w:rsidRPr="007E0B31">
              <w:rPr>
                <w:rFonts w:cs="Arial"/>
              </w:rPr>
              <w:t>Implementation Date</w:t>
            </w:r>
          </w:p>
        </w:tc>
        <w:tc>
          <w:tcPr>
            <w:tcW w:w="6634" w:type="dxa"/>
          </w:tcPr>
          <w:p w14:paraId="255D3E87" w14:textId="77777777" w:rsidR="00F81D7C" w:rsidRPr="007E0B31" w:rsidRDefault="00F81D7C" w:rsidP="00F81D7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0DEE1E6E">
        <w:trPr>
          <w:cantSplit/>
        </w:trPr>
        <w:tc>
          <w:tcPr>
            <w:tcW w:w="2884" w:type="dxa"/>
          </w:tcPr>
          <w:p w14:paraId="49F67203" w14:textId="77777777" w:rsidR="00F81D7C" w:rsidRPr="007E0B31" w:rsidRDefault="00F81D7C" w:rsidP="00F81D7C">
            <w:pPr>
              <w:pStyle w:val="Arial11Bold"/>
              <w:rPr>
                <w:rFonts w:cs="Arial"/>
              </w:rPr>
            </w:pPr>
            <w:r w:rsidRPr="007E0B31">
              <w:rPr>
                <w:rFonts w:cs="Arial"/>
              </w:rPr>
              <w:t>Implementing Safety Co-ordinator</w:t>
            </w:r>
          </w:p>
        </w:tc>
        <w:tc>
          <w:tcPr>
            <w:tcW w:w="6634" w:type="dxa"/>
          </w:tcPr>
          <w:p w14:paraId="0E80B91B" w14:textId="77777777" w:rsidR="00F81D7C" w:rsidRPr="007E0B31" w:rsidRDefault="00F81D7C" w:rsidP="00F81D7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F81D7C" w:rsidRPr="007E0B31" w14:paraId="26018E72" w14:textId="77777777" w:rsidTr="0DEE1E6E">
        <w:trPr>
          <w:cantSplit/>
        </w:trPr>
        <w:tc>
          <w:tcPr>
            <w:tcW w:w="2884" w:type="dxa"/>
          </w:tcPr>
          <w:p w14:paraId="5F7DE292" w14:textId="77777777" w:rsidR="00F81D7C" w:rsidRPr="007E0B31" w:rsidRDefault="00F81D7C" w:rsidP="00F81D7C">
            <w:pPr>
              <w:pStyle w:val="Arial11Bold"/>
              <w:rPr>
                <w:rFonts w:cs="Arial"/>
              </w:rPr>
            </w:pPr>
            <w:r w:rsidRPr="007E0B31">
              <w:rPr>
                <w:rFonts w:cs="Arial"/>
              </w:rPr>
              <w:t>Import Usable</w:t>
            </w:r>
          </w:p>
        </w:tc>
        <w:tc>
          <w:tcPr>
            <w:tcW w:w="6634" w:type="dxa"/>
          </w:tcPr>
          <w:p w14:paraId="7B69D446"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F81D7C" w:rsidRPr="007E0B31" w14:paraId="4287BA38" w14:textId="77777777" w:rsidTr="0DEE1E6E">
        <w:trPr>
          <w:cantSplit/>
        </w:trPr>
        <w:tc>
          <w:tcPr>
            <w:tcW w:w="2884" w:type="dxa"/>
          </w:tcPr>
          <w:p w14:paraId="24C27F8F" w14:textId="77777777" w:rsidR="00F81D7C" w:rsidRPr="007E0B31" w:rsidRDefault="00F81D7C" w:rsidP="00F81D7C">
            <w:pPr>
              <w:pStyle w:val="Arial11Bold"/>
              <w:rPr>
                <w:rFonts w:cs="Arial"/>
              </w:rPr>
            </w:pPr>
            <w:r w:rsidRPr="007E0B31">
              <w:rPr>
                <w:rFonts w:cs="Arial"/>
              </w:rPr>
              <w:t>Incident Centre</w:t>
            </w:r>
          </w:p>
        </w:tc>
        <w:tc>
          <w:tcPr>
            <w:tcW w:w="6634" w:type="dxa"/>
          </w:tcPr>
          <w:p w14:paraId="54A46A1D" w14:textId="72BD2A9D" w:rsidR="00F81D7C" w:rsidRPr="007E0B31" w:rsidRDefault="00F81D7C" w:rsidP="00F81D7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0DEE1E6E">
        <w:trPr>
          <w:cantSplit/>
        </w:trPr>
        <w:tc>
          <w:tcPr>
            <w:tcW w:w="2884" w:type="dxa"/>
          </w:tcPr>
          <w:p w14:paraId="6BFFCE75" w14:textId="77777777" w:rsidR="00F81D7C" w:rsidRPr="007E0B31" w:rsidRDefault="00F81D7C" w:rsidP="00F81D7C">
            <w:pPr>
              <w:pStyle w:val="Arial11Bold"/>
              <w:rPr>
                <w:rFonts w:cs="Arial"/>
              </w:rPr>
            </w:pPr>
            <w:r w:rsidRPr="007E0B31">
              <w:rPr>
                <w:rFonts w:cs="Arial"/>
              </w:rPr>
              <w:t>Independent Back-Up Protection</w:t>
            </w:r>
          </w:p>
        </w:tc>
        <w:tc>
          <w:tcPr>
            <w:tcW w:w="6634" w:type="dxa"/>
          </w:tcPr>
          <w:p w14:paraId="4FA04FB8" w14:textId="77777777" w:rsidR="00F81D7C" w:rsidRPr="007E0B31" w:rsidRDefault="00F81D7C" w:rsidP="00F81D7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0DEE1E6E">
        <w:trPr>
          <w:cantSplit/>
        </w:trPr>
        <w:tc>
          <w:tcPr>
            <w:tcW w:w="2884" w:type="dxa"/>
          </w:tcPr>
          <w:p w14:paraId="4BB5AFBA" w14:textId="77777777" w:rsidR="00F81D7C" w:rsidRPr="007E0B31" w:rsidRDefault="00F81D7C" w:rsidP="00F81D7C">
            <w:pPr>
              <w:pStyle w:val="Arial11Bold"/>
              <w:rPr>
                <w:rFonts w:cs="Arial"/>
              </w:rPr>
            </w:pPr>
            <w:r w:rsidRPr="007E0B31">
              <w:rPr>
                <w:rFonts w:cs="Arial"/>
              </w:rPr>
              <w:t>Independent Main Protection</w:t>
            </w:r>
          </w:p>
        </w:tc>
        <w:tc>
          <w:tcPr>
            <w:tcW w:w="6634" w:type="dxa"/>
          </w:tcPr>
          <w:p w14:paraId="14233E7A" w14:textId="77777777" w:rsidR="00F81D7C" w:rsidRPr="007E0B31" w:rsidRDefault="00F81D7C" w:rsidP="00F81D7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0DEE1E6E">
        <w:trPr>
          <w:cantSplit/>
        </w:trPr>
        <w:tc>
          <w:tcPr>
            <w:tcW w:w="2884" w:type="dxa"/>
          </w:tcPr>
          <w:p w14:paraId="252320A7" w14:textId="77777777" w:rsidR="00F81D7C" w:rsidRPr="007E0B31" w:rsidRDefault="00F81D7C" w:rsidP="00F81D7C">
            <w:pPr>
              <w:pStyle w:val="Arial11Bold"/>
              <w:rPr>
                <w:rFonts w:cs="Arial"/>
              </w:rPr>
            </w:pPr>
            <w:r w:rsidRPr="007E0B31">
              <w:rPr>
                <w:rFonts w:cs="Arial"/>
              </w:rPr>
              <w:t>Indicated Constraint Boundary Margin</w:t>
            </w:r>
          </w:p>
        </w:tc>
        <w:tc>
          <w:tcPr>
            <w:tcW w:w="6634" w:type="dxa"/>
          </w:tcPr>
          <w:p w14:paraId="4FA87BF0" w14:textId="77777777" w:rsidR="00F81D7C" w:rsidRPr="007E0B31" w:rsidRDefault="00F81D7C" w:rsidP="00F81D7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0DEE1E6E">
        <w:trPr>
          <w:cantSplit/>
        </w:trPr>
        <w:tc>
          <w:tcPr>
            <w:tcW w:w="2884" w:type="dxa"/>
          </w:tcPr>
          <w:p w14:paraId="6C38319C" w14:textId="77777777" w:rsidR="00F81D7C" w:rsidRPr="007E0B31" w:rsidRDefault="00F81D7C" w:rsidP="00F81D7C">
            <w:pPr>
              <w:pStyle w:val="Arial11Bold"/>
              <w:rPr>
                <w:rFonts w:cs="Arial"/>
              </w:rPr>
            </w:pPr>
            <w:r w:rsidRPr="007E0B31">
              <w:rPr>
                <w:rFonts w:cs="Arial"/>
              </w:rPr>
              <w:t>Indicated Imbalance</w:t>
            </w:r>
          </w:p>
        </w:tc>
        <w:tc>
          <w:tcPr>
            <w:tcW w:w="6634" w:type="dxa"/>
          </w:tcPr>
          <w:p w14:paraId="42D431C5" w14:textId="77777777" w:rsidR="00F81D7C" w:rsidRPr="007E0B31" w:rsidRDefault="00F81D7C" w:rsidP="00F81D7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0DEE1E6E">
        <w:trPr>
          <w:cantSplit/>
        </w:trPr>
        <w:tc>
          <w:tcPr>
            <w:tcW w:w="2884" w:type="dxa"/>
          </w:tcPr>
          <w:p w14:paraId="74BB53EE" w14:textId="77777777" w:rsidR="00F81D7C" w:rsidRPr="007E0B31" w:rsidRDefault="00F81D7C" w:rsidP="00F81D7C">
            <w:pPr>
              <w:pStyle w:val="Arial11Bold"/>
              <w:rPr>
                <w:rFonts w:cs="Arial"/>
              </w:rPr>
            </w:pPr>
            <w:r w:rsidRPr="007E0B31">
              <w:rPr>
                <w:rFonts w:cs="Arial"/>
              </w:rPr>
              <w:t>Indicated Margin</w:t>
            </w:r>
          </w:p>
        </w:tc>
        <w:tc>
          <w:tcPr>
            <w:tcW w:w="6634" w:type="dxa"/>
          </w:tcPr>
          <w:p w14:paraId="518FD569" w14:textId="77777777" w:rsidR="00F81D7C" w:rsidRPr="007E0B31" w:rsidRDefault="00F81D7C" w:rsidP="00F81D7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0DEE1E6E">
        <w:trPr>
          <w:cantSplit/>
        </w:trPr>
        <w:tc>
          <w:tcPr>
            <w:tcW w:w="2884" w:type="dxa"/>
          </w:tcPr>
          <w:p w14:paraId="421C3788" w14:textId="0C240CCC" w:rsidR="00F81D7C" w:rsidRPr="00051DEE" w:rsidRDefault="00F81D7C" w:rsidP="00F81D7C">
            <w:pPr>
              <w:pStyle w:val="Arial11Bold"/>
              <w:rPr>
                <w:rFonts w:cs="Arial"/>
              </w:rPr>
            </w:pPr>
            <w:r w:rsidRPr="002510FF">
              <w:rPr>
                <w:rFonts w:cs="Arial"/>
              </w:rPr>
              <w:t>Inertia Constant H</w:t>
            </w:r>
          </w:p>
        </w:tc>
        <w:tc>
          <w:tcPr>
            <w:tcW w:w="6634" w:type="dxa"/>
          </w:tcPr>
          <w:p w14:paraId="4F8B332C" w14:textId="5E0BA062"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F81D7C" w:rsidRPr="007E0B31" w14:paraId="38E6BE11" w14:textId="77777777" w:rsidTr="0DEE1E6E">
        <w:trPr>
          <w:cantSplit/>
        </w:trPr>
        <w:tc>
          <w:tcPr>
            <w:tcW w:w="2884" w:type="dxa"/>
          </w:tcPr>
          <w:p w14:paraId="536C7300" w14:textId="7F14CB3B" w:rsidR="00F81D7C" w:rsidRPr="00051DEE" w:rsidRDefault="00F81D7C" w:rsidP="00F81D7C">
            <w:pPr>
              <w:pStyle w:val="Arial11Bold"/>
              <w:rPr>
                <w:rFonts w:cs="Arial"/>
              </w:rPr>
            </w:pPr>
            <w:r w:rsidRPr="002510FF">
              <w:rPr>
                <w:rFonts w:cs="Arial"/>
              </w:rPr>
              <w:t>Inertia Constant He</w:t>
            </w:r>
          </w:p>
        </w:tc>
        <w:tc>
          <w:tcPr>
            <w:tcW w:w="6634" w:type="dxa"/>
          </w:tcPr>
          <w:p w14:paraId="0284BA2B" w14:textId="5BC58B65"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6122C" w14:paraId="1F522BD9" w14:textId="77777777" w:rsidTr="0DEE1E6E">
        <w:trPr>
          <w:cantSplit/>
          <w:trHeight w:val="300"/>
        </w:trPr>
        <w:tc>
          <w:tcPr>
            <w:tcW w:w="2884" w:type="dxa"/>
          </w:tcPr>
          <w:p w14:paraId="3312F34D" w14:textId="5F857A9C" w:rsidR="55EF09DB" w:rsidRDefault="55EF09DB" w:rsidP="004E64E8">
            <w:pPr>
              <w:pStyle w:val="Arial11Bold"/>
              <w:rPr>
                <w:rFonts w:cs="Arial"/>
              </w:rPr>
            </w:pPr>
            <w:r w:rsidRPr="38E6A229">
              <w:rPr>
                <w:rFonts w:cs="Arial"/>
              </w:rPr>
              <w:t>Information Request Notice</w:t>
            </w:r>
          </w:p>
        </w:tc>
        <w:tc>
          <w:tcPr>
            <w:tcW w:w="6634" w:type="dxa"/>
          </w:tcPr>
          <w:p w14:paraId="16199E67" w14:textId="4E9E0873" w:rsidR="55EF09DB" w:rsidRDefault="55EF09DB" w:rsidP="004E64E8">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w:t>
            </w:r>
            <w:r w:rsidR="58B61177" w:rsidRPr="38E6A229">
              <w:rPr>
                <w:rFonts w:cs="Arial"/>
              </w:rPr>
              <w:t xml:space="preserve"> </w:t>
            </w:r>
            <w:r w:rsidR="33247ABB" w:rsidRPr="38E6A229">
              <w:rPr>
                <w:rFonts w:cs="Arial"/>
              </w:rPr>
              <w:t>requirements</w:t>
            </w:r>
            <w:r w:rsidR="58B61177" w:rsidRPr="38E6A229">
              <w:rPr>
                <w:rFonts w:cs="Arial"/>
              </w:rPr>
              <w:t xml:space="preserve"> for relevant information in accordance with section 172 of the Energy Act 2023. This will be prepared in accordance with </w:t>
            </w:r>
            <w:r w:rsidR="58B61177" w:rsidRPr="38E6A229">
              <w:rPr>
                <w:rFonts w:cs="Arial"/>
                <w:b/>
                <w:bCs/>
              </w:rPr>
              <w:t xml:space="preserve">The Company’s </w:t>
            </w:r>
            <w:r w:rsidR="58B61177" w:rsidRPr="004E64E8">
              <w:rPr>
                <w:rFonts w:cs="Arial"/>
              </w:rPr>
              <w:t>published</w:t>
            </w:r>
            <w:r w:rsidR="11F65E1A" w:rsidRPr="38E6A229">
              <w:rPr>
                <w:rFonts w:cs="Arial"/>
              </w:rPr>
              <w:t xml:space="preserve"> </w:t>
            </w:r>
            <w:r w:rsidR="11F65E1A" w:rsidRPr="38E6A229">
              <w:rPr>
                <w:rFonts w:cs="Arial"/>
                <w:b/>
                <w:bCs/>
              </w:rPr>
              <w:t>Information Request Statement.</w:t>
            </w:r>
          </w:p>
        </w:tc>
      </w:tr>
      <w:tr w:rsidR="0006122C" w14:paraId="6F4F0FC0" w14:textId="77777777" w:rsidTr="0DEE1E6E">
        <w:trPr>
          <w:cantSplit/>
          <w:trHeight w:val="300"/>
        </w:trPr>
        <w:tc>
          <w:tcPr>
            <w:tcW w:w="2884" w:type="dxa"/>
          </w:tcPr>
          <w:p w14:paraId="1362A4BC" w14:textId="758E48D1" w:rsidR="2B0C7085" w:rsidRDefault="2B0C7085" w:rsidP="004E64E8">
            <w:pPr>
              <w:pStyle w:val="Arial11Bold"/>
              <w:rPr>
                <w:rFonts w:cs="Arial"/>
              </w:rPr>
            </w:pPr>
            <w:r w:rsidRPr="38E6A229">
              <w:rPr>
                <w:rFonts w:cs="Arial"/>
              </w:rPr>
              <w:lastRenderedPageBreak/>
              <w:t>Information Request Statement</w:t>
            </w:r>
          </w:p>
        </w:tc>
        <w:tc>
          <w:tcPr>
            <w:tcW w:w="6634" w:type="dxa"/>
          </w:tcPr>
          <w:p w14:paraId="1C2BEEB4" w14:textId="7A39A0C1" w:rsidR="2B0C7085" w:rsidRDefault="2B0C7085" w:rsidP="004E64E8">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ESO</w:t>
            </w:r>
            <w:r w:rsidR="17EB3B65" w:rsidRPr="38E6A229">
              <w:rPr>
                <w:rFonts w:cs="Arial"/>
                <w:b/>
                <w:bCs/>
              </w:rPr>
              <w:t xml:space="preserve"> Licence </w:t>
            </w:r>
            <w:r w:rsidR="17EB3B65" w:rsidRPr="38E6A229">
              <w:rPr>
                <w:rFonts w:cs="Arial"/>
              </w:rPr>
              <w:t xml:space="preserve">and </w:t>
            </w:r>
            <w:r w:rsidR="17EB3B65" w:rsidRPr="38E6A229">
              <w:rPr>
                <w:rFonts w:cs="Arial"/>
                <w:b/>
                <w:bCs/>
              </w:rPr>
              <w:t>GSP Licence</w:t>
            </w:r>
            <w:r w:rsidR="17EB3B65" w:rsidRPr="38E6A229">
              <w:rPr>
                <w:rFonts w:cs="Arial"/>
              </w:rPr>
              <w:t xml:space="preserve">, setting out the process that </w:t>
            </w:r>
            <w:r w:rsidR="17EB3B65" w:rsidRPr="38E6A229">
              <w:rPr>
                <w:rFonts w:cs="Arial"/>
                <w:b/>
                <w:bCs/>
              </w:rPr>
              <w:t>The Company</w:t>
            </w:r>
            <w:r w:rsidR="17EB3B65" w:rsidRPr="38E6A229">
              <w:rPr>
                <w:rFonts w:cs="Arial"/>
              </w:rPr>
              <w:t xml:space="preserve"> will follow when requesting information from </w:t>
            </w:r>
            <w:r w:rsidR="54CC1DDF" w:rsidRPr="38E6A229">
              <w:rPr>
                <w:rFonts w:cs="Arial"/>
              </w:rPr>
              <w:t>relevant</w:t>
            </w:r>
            <w:r w:rsidR="17EB3B65" w:rsidRPr="38E6A229">
              <w:rPr>
                <w:rFonts w:cs="Arial"/>
              </w:rPr>
              <w:t xml:space="preserve"> parties by the issue of an </w:t>
            </w:r>
            <w:r w:rsidR="4C21190C" w:rsidRPr="38E6A229">
              <w:rPr>
                <w:rFonts w:cs="Arial"/>
                <w:b/>
                <w:bCs/>
              </w:rPr>
              <w:t>Information Request Notice.</w:t>
            </w:r>
          </w:p>
        </w:tc>
      </w:tr>
      <w:tr w:rsidR="00F81D7C" w:rsidRPr="007E0B31" w14:paraId="5D104123" w14:textId="77777777" w:rsidTr="0DEE1E6E">
        <w:trPr>
          <w:cantSplit/>
        </w:trPr>
        <w:tc>
          <w:tcPr>
            <w:tcW w:w="2884" w:type="dxa"/>
          </w:tcPr>
          <w:p w14:paraId="57243BC1" w14:textId="77777777" w:rsidR="00F81D7C" w:rsidRPr="007E0B31" w:rsidRDefault="00F81D7C" w:rsidP="00F81D7C">
            <w:pPr>
              <w:pStyle w:val="Arial11Bold"/>
              <w:rPr>
                <w:rFonts w:cs="Arial"/>
              </w:rPr>
            </w:pPr>
            <w:r w:rsidRPr="007E0B31">
              <w:rPr>
                <w:rFonts w:cs="Arial"/>
              </w:rPr>
              <w:t>Installation Document</w:t>
            </w:r>
          </w:p>
        </w:tc>
        <w:tc>
          <w:tcPr>
            <w:tcW w:w="6634" w:type="dxa"/>
          </w:tcPr>
          <w:p w14:paraId="241537F4" w14:textId="77777777" w:rsidR="00F81D7C" w:rsidRPr="007E0B31" w:rsidRDefault="00F81D7C" w:rsidP="00F81D7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F81D7C" w:rsidRPr="007E0B31" w14:paraId="1F945CAA" w14:textId="77777777" w:rsidTr="0DEE1E6E">
        <w:trPr>
          <w:cantSplit/>
        </w:trPr>
        <w:tc>
          <w:tcPr>
            <w:tcW w:w="2884" w:type="dxa"/>
          </w:tcPr>
          <w:p w14:paraId="539FD014" w14:textId="77777777" w:rsidR="00F81D7C" w:rsidRPr="007E0B31" w:rsidRDefault="00F81D7C" w:rsidP="00F81D7C">
            <w:pPr>
              <w:pStyle w:val="Arial11Bold"/>
              <w:rPr>
                <w:rFonts w:cs="Arial"/>
              </w:rPr>
            </w:pPr>
            <w:r w:rsidRPr="007E0B31">
              <w:rPr>
                <w:rFonts w:cs="Arial"/>
              </w:rPr>
              <w:t>Instructor Facilities</w:t>
            </w:r>
          </w:p>
        </w:tc>
        <w:tc>
          <w:tcPr>
            <w:tcW w:w="6634" w:type="dxa"/>
          </w:tcPr>
          <w:p w14:paraId="34FE6C7A" w14:textId="77777777" w:rsidR="00F81D7C" w:rsidRPr="007E0B31" w:rsidRDefault="00F81D7C" w:rsidP="00F81D7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0DEE1E6E">
        <w:trPr>
          <w:cantSplit/>
        </w:trPr>
        <w:tc>
          <w:tcPr>
            <w:tcW w:w="2884" w:type="dxa"/>
          </w:tcPr>
          <w:p w14:paraId="19B39F28" w14:textId="77777777" w:rsidR="00F81D7C" w:rsidRPr="007E0B31" w:rsidRDefault="00F81D7C" w:rsidP="00F81D7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F81D7C" w:rsidRPr="007E0B31" w:rsidRDefault="00F81D7C" w:rsidP="00F81D7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0DEE1E6E">
        <w:trPr>
          <w:cantSplit/>
        </w:trPr>
        <w:tc>
          <w:tcPr>
            <w:tcW w:w="2884" w:type="dxa"/>
          </w:tcPr>
          <w:p w14:paraId="4766D9CA" w14:textId="77777777" w:rsidR="00F81D7C" w:rsidRPr="007E0B31" w:rsidRDefault="00F81D7C" w:rsidP="00F81D7C">
            <w:pPr>
              <w:pStyle w:val="Arial11Bold"/>
              <w:rPr>
                <w:rFonts w:cs="Arial"/>
              </w:rPr>
            </w:pPr>
            <w:r w:rsidRPr="007E0B31">
              <w:rPr>
                <w:rFonts w:cs="Arial"/>
              </w:rPr>
              <w:t>Intellectual Property" or "IPRs</w:t>
            </w:r>
          </w:p>
        </w:tc>
        <w:tc>
          <w:tcPr>
            <w:tcW w:w="6634" w:type="dxa"/>
          </w:tcPr>
          <w:p w14:paraId="4FBE02D5" w14:textId="77777777" w:rsidR="00F81D7C" w:rsidRPr="007E0B31" w:rsidRDefault="00F81D7C" w:rsidP="00F81D7C">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0DEE1E6E">
        <w:trPr>
          <w:cantSplit/>
        </w:trPr>
        <w:tc>
          <w:tcPr>
            <w:tcW w:w="2884" w:type="dxa"/>
          </w:tcPr>
          <w:p w14:paraId="5A3DE7CB" w14:textId="647F140D" w:rsidR="00F81D7C" w:rsidRPr="007E0B31" w:rsidRDefault="00F81D7C" w:rsidP="00F81D7C">
            <w:pPr>
              <w:pStyle w:val="Arial11Bold"/>
              <w:rPr>
                <w:rFonts w:cs="Arial"/>
              </w:rPr>
            </w:pPr>
            <w:r>
              <w:rPr>
                <w:rFonts w:cs="Arial"/>
              </w:rPr>
              <w:t>Interconnector</w:t>
            </w:r>
          </w:p>
        </w:tc>
        <w:tc>
          <w:tcPr>
            <w:tcW w:w="6634" w:type="dxa"/>
          </w:tcPr>
          <w:p w14:paraId="13F23BFA" w14:textId="74CDDFA8" w:rsidR="00F81D7C" w:rsidRPr="007E0B31" w:rsidRDefault="00F81D7C" w:rsidP="00F81D7C">
            <w:pPr>
              <w:pStyle w:val="TableArial11"/>
              <w:rPr>
                <w:rFonts w:cs="Arial"/>
              </w:rPr>
            </w:pPr>
            <w:r>
              <w:rPr>
                <w:rFonts w:cs="Arial"/>
              </w:rPr>
              <w:t xml:space="preserve">as defined in the </w:t>
            </w:r>
            <w:r w:rsidRPr="00E71BE7">
              <w:rPr>
                <w:rFonts w:cs="Arial"/>
                <w:b/>
                <w:bCs/>
              </w:rPr>
              <w:t>BSC</w:t>
            </w:r>
          </w:p>
        </w:tc>
      </w:tr>
      <w:tr w:rsidR="00F81D7C" w:rsidRPr="007E0B31" w14:paraId="2FCFAD31" w14:textId="77777777" w:rsidTr="0DEE1E6E">
        <w:trPr>
          <w:cantSplit/>
        </w:trPr>
        <w:tc>
          <w:tcPr>
            <w:tcW w:w="2884" w:type="dxa"/>
          </w:tcPr>
          <w:p w14:paraId="02710B50" w14:textId="77777777" w:rsidR="00F81D7C" w:rsidRPr="007E0B31" w:rsidRDefault="00F81D7C" w:rsidP="00F81D7C">
            <w:pPr>
              <w:pStyle w:val="Arial11Bold"/>
              <w:rPr>
                <w:rFonts w:cs="Arial"/>
              </w:rPr>
            </w:pPr>
            <w:r w:rsidRPr="007E0B31">
              <w:rPr>
                <w:rFonts w:cs="Arial"/>
              </w:rPr>
              <w:t>Interconnection Agreement</w:t>
            </w:r>
          </w:p>
        </w:tc>
        <w:tc>
          <w:tcPr>
            <w:tcW w:w="6634" w:type="dxa"/>
          </w:tcPr>
          <w:p w14:paraId="45CBA041" w14:textId="5E18B7DA" w:rsidR="00F81D7C" w:rsidRPr="007E0B31" w:rsidRDefault="00F81D7C" w:rsidP="00F81D7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0DEE1E6E">
        <w:trPr>
          <w:cantSplit/>
        </w:trPr>
        <w:tc>
          <w:tcPr>
            <w:tcW w:w="2884" w:type="dxa"/>
          </w:tcPr>
          <w:p w14:paraId="4D33F788" w14:textId="77777777" w:rsidR="00F81D7C" w:rsidRPr="007E0B31" w:rsidRDefault="00F81D7C" w:rsidP="00F81D7C">
            <w:pPr>
              <w:pStyle w:val="Arial11Bold"/>
              <w:rPr>
                <w:rFonts w:cs="Arial"/>
              </w:rPr>
            </w:pPr>
            <w:r w:rsidRPr="007E0B31">
              <w:rPr>
                <w:rFonts w:cs="Arial"/>
              </w:rPr>
              <w:t>Interconnector Export Capacity</w:t>
            </w:r>
          </w:p>
        </w:tc>
        <w:tc>
          <w:tcPr>
            <w:tcW w:w="6634" w:type="dxa"/>
          </w:tcPr>
          <w:p w14:paraId="5DAC083A"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0DEE1E6E">
        <w:trPr>
          <w:cantSplit/>
        </w:trPr>
        <w:tc>
          <w:tcPr>
            <w:tcW w:w="2884" w:type="dxa"/>
          </w:tcPr>
          <w:p w14:paraId="2CA9AD19" w14:textId="77777777" w:rsidR="00F81D7C" w:rsidRPr="007E0B31" w:rsidRDefault="00F81D7C" w:rsidP="00F81D7C">
            <w:pPr>
              <w:pStyle w:val="Arial11Bold"/>
              <w:rPr>
                <w:rFonts w:cs="Arial"/>
              </w:rPr>
            </w:pPr>
            <w:r w:rsidRPr="007E0B31">
              <w:rPr>
                <w:rFonts w:cs="Arial"/>
              </w:rPr>
              <w:t>Interconnector Import Capacity</w:t>
            </w:r>
          </w:p>
        </w:tc>
        <w:tc>
          <w:tcPr>
            <w:tcW w:w="6634" w:type="dxa"/>
          </w:tcPr>
          <w:p w14:paraId="04627380"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0DEE1E6E">
        <w:trPr>
          <w:cantSplit/>
        </w:trPr>
        <w:tc>
          <w:tcPr>
            <w:tcW w:w="2884" w:type="dxa"/>
          </w:tcPr>
          <w:p w14:paraId="1C15EAE1" w14:textId="77777777" w:rsidR="00F81D7C" w:rsidRPr="007E0B31" w:rsidRDefault="00F81D7C" w:rsidP="00F81D7C">
            <w:pPr>
              <w:pStyle w:val="Arial11Bold"/>
              <w:rPr>
                <w:rFonts w:cs="Arial"/>
              </w:rPr>
            </w:pPr>
            <w:r w:rsidRPr="007E0B31">
              <w:rPr>
                <w:rFonts w:cs="Arial"/>
              </w:rPr>
              <w:t>Interconnector Owner</w:t>
            </w:r>
          </w:p>
        </w:tc>
        <w:tc>
          <w:tcPr>
            <w:tcW w:w="6634" w:type="dxa"/>
          </w:tcPr>
          <w:p w14:paraId="0FE06979" w14:textId="77777777" w:rsidR="00F81D7C" w:rsidRPr="007E0B31" w:rsidRDefault="00F81D7C" w:rsidP="00F81D7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0DEE1E6E">
        <w:trPr>
          <w:cantSplit/>
        </w:trPr>
        <w:tc>
          <w:tcPr>
            <w:tcW w:w="2884" w:type="dxa"/>
          </w:tcPr>
          <w:p w14:paraId="15B5C003" w14:textId="0D8C61F6" w:rsidR="00F81D7C" w:rsidRPr="007E0B31" w:rsidRDefault="00F81D7C" w:rsidP="00F81D7C">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F81D7C" w:rsidRPr="007E0B31" w:rsidRDefault="00F81D7C" w:rsidP="00F81D7C">
            <w:pPr>
              <w:pStyle w:val="TableArial11"/>
              <w:rPr>
                <w:rFonts w:cs="Arial"/>
              </w:rPr>
            </w:pPr>
            <w:r>
              <w:rPr>
                <w:rFonts w:cs="Arial"/>
              </w:rPr>
              <w:t xml:space="preserve">Has </w:t>
            </w:r>
            <w:r w:rsidRPr="000D298D">
              <w:rPr>
                <w:rFonts w:cs="Arial"/>
              </w:rPr>
              <w:t>the meaning given to that term in section BC</w:t>
            </w:r>
            <w:proofErr w:type="gramStart"/>
            <w:r w:rsidRPr="000D298D">
              <w:rPr>
                <w:rFonts w:cs="Arial"/>
              </w:rPr>
              <w:t>1.A.</w:t>
            </w:r>
            <w:proofErr w:type="gramEnd"/>
            <w:r w:rsidRPr="000D298D">
              <w:rPr>
                <w:rFonts w:cs="Arial"/>
              </w:rPr>
              <w:t>3.</w:t>
            </w:r>
          </w:p>
        </w:tc>
      </w:tr>
      <w:tr w:rsidR="00F81D7C" w:rsidRPr="007E0B31" w14:paraId="01748928" w14:textId="77777777" w:rsidTr="0DEE1E6E">
        <w:trPr>
          <w:cantSplit/>
        </w:trPr>
        <w:tc>
          <w:tcPr>
            <w:tcW w:w="2884" w:type="dxa"/>
          </w:tcPr>
          <w:p w14:paraId="02F43987" w14:textId="77777777" w:rsidR="00F81D7C" w:rsidRPr="007E0B31" w:rsidRDefault="00F81D7C" w:rsidP="00F81D7C">
            <w:pPr>
              <w:pStyle w:val="Arial11Bold"/>
              <w:rPr>
                <w:rFonts w:cs="Arial"/>
              </w:rPr>
            </w:pPr>
            <w:r w:rsidRPr="007E0B31">
              <w:rPr>
                <w:rFonts w:cs="Arial"/>
              </w:rPr>
              <w:t>Interconnector User</w:t>
            </w:r>
          </w:p>
        </w:tc>
        <w:tc>
          <w:tcPr>
            <w:tcW w:w="6634" w:type="dxa"/>
          </w:tcPr>
          <w:p w14:paraId="6E4FAB89"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0DEE1E6E">
        <w:trPr>
          <w:cantSplit/>
        </w:trPr>
        <w:tc>
          <w:tcPr>
            <w:tcW w:w="2884" w:type="dxa"/>
          </w:tcPr>
          <w:p w14:paraId="6EBE7A9A" w14:textId="77777777" w:rsidR="00F81D7C" w:rsidRPr="007E0B31" w:rsidRDefault="00F81D7C" w:rsidP="00F81D7C">
            <w:pPr>
              <w:pStyle w:val="Arial11Bold"/>
              <w:rPr>
                <w:rFonts w:cs="Arial"/>
              </w:rPr>
            </w:pPr>
            <w:r w:rsidRPr="007E0B31">
              <w:rPr>
                <w:rFonts w:cs="Arial"/>
              </w:rPr>
              <w:t>Interface Agreement</w:t>
            </w:r>
          </w:p>
        </w:tc>
        <w:tc>
          <w:tcPr>
            <w:tcW w:w="6634" w:type="dxa"/>
          </w:tcPr>
          <w:p w14:paraId="1C725332"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0DEE1E6E">
        <w:trPr>
          <w:cantSplit/>
        </w:trPr>
        <w:tc>
          <w:tcPr>
            <w:tcW w:w="2884" w:type="dxa"/>
          </w:tcPr>
          <w:p w14:paraId="1B8ED475" w14:textId="77777777" w:rsidR="00F81D7C" w:rsidRPr="007E0B31" w:rsidRDefault="00F81D7C" w:rsidP="00F81D7C">
            <w:pPr>
              <w:pStyle w:val="Arial11Bold"/>
              <w:rPr>
                <w:rFonts w:cs="Arial"/>
                <w:highlight w:val="green"/>
              </w:rPr>
            </w:pPr>
            <w:r w:rsidRPr="007E0B31">
              <w:rPr>
                <w:rFonts w:cs="Arial"/>
              </w:rPr>
              <w:lastRenderedPageBreak/>
              <w:t>Interface Point</w:t>
            </w:r>
          </w:p>
        </w:tc>
        <w:tc>
          <w:tcPr>
            <w:tcW w:w="6634" w:type="dxa"/>
          </w:tcPr>
          <w:p w14:paraId="51795A34" w14:textId="77777777" w:rsidR="00F81D7C" w:rsidRPr="007E0B31" w:rsidRDefault="00F81D7C" w:rsidP="00F81D7C">
            <w:pPr>
              <w:pStyle w:val="TableArial11"/>
              <w:rPr>
                <w:rFonts w:cs="Arial"/>
              </w:rPr>
            </w:pPr>
            <w:r w:rsidRPr="007E0B31">
              <w:rPr>
                <w:rFonts w:cs="Arial"/>
              </w:rPr>
              <w:t xml:space="preserve">As the context admits or requires </w:t>
            </w:r>
            <w:proofErr w:type="gramStart"/>
            <w:r w:rsidRPr="007E0B31">
              <w:rPr>
                <w:rFonts w:cs="Arial"/>
              </w:rPr>
              <w:t>either;</w:t>
            </w:r>
            <w:proofErr w:type="gramEnd"/>
          </w:p>
          <w:p w14:paraId="37866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0DEE1E6E">
        <w:trPr>
          <w:cantSplit/>
        </w:trPr>
        <w:tc>
          <w:tcPr>
            <w:tcW w:w="2884" w:type="dxa"/>
          </w:tcPr>
          <w:p w14:paraId="01D5FAC5" w14:textId="77777777" w:rsidR="00F81D7C" w:rsidRPr="007E0B31" w:rsidRDefault="00F81D7C" w:rsidP="00F81D7C">
            <w:pPr>
              <w:pStyle w:val="Arial11Bold"/>
              <w:rPr>
                <w:rFonts w:cs="Arial"/>
              </w:rPr>
            </w:pPr>
            <w:r w:rsidRPr="007E0B31">
              <w:rPr>
                <w:rFonts w:cs="Arial"/>
              </w:rPr>
              <w:t>Interface Point Capacity</w:t>
            </w:r>
          </w:p>
        </w:tc>
        <w:tc>
          <w:tcPr>
            <w:tcW w:w="6634" w:type="dxa"/>
          </w:tcPr>
          <w:p w14:paraId="0901FDA2" w14:textId="77777777" w:rsidR="00F81D7C" w:rsidRPr="007E0B31" w:rsidRDefault="00F81D7C" w:rsidP="00F81D7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0DEE1E6E">
        <w:trPr>
          <w:cantSplit/>
        </w:trPr>
        <w:tc>
          <w:tcPr>
            <w:tcW w:w="2884" w:type="dxa"/>
          </w:tcPr>
          <w:p w14:paraId="438F6413" w14:textId="77777777" w:rsidR="00F81D7C" w:rsidRPr="007E0B31" w:rsidRDefault="00F81D7C" w:rsidP="00F81D7C">
            <w:pPr>
              <w:pStyle w:val="Arial11Bold"/>
              <w:rPr>
                <w:rFonts w:cs="Arial"/>
                <w:highlight w:val="green"/>
              </w:rPr>
            </w:pPr>
            <w:r w:rsidRPr="007E0B31">
              <w:rPr>
                <w:rFonts w:cs="Arial"/>
              </w:rPr>
              <w:t>Interface Point Target Voltage/Power factor</w:t>
            </w:r>
          </w:p>
        </w:tc>
        <w:tc>
          <w:tcPr>
            <w:tcW w:w="6634" w:type="dxa"/>
          </w:tcPr>
          <w:p w14:paraId="6EFF12D7" w14:textId="755218E8" w:rsidR="00F81D7C" w:rsidRPr="007E0B31" w:rsidRDefault="00F81D7C" w:rsidP="00F81D7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0DEE1E6E">
        <w:trPr>
          <w:cantSplit/>
        </w:trPr>
        <w:tc>
          <w:tcPr>
            <w:tcW w:w="2884" w:type="dxa"/>
          </w:tcPr>
          <w:p w14:paraId="0F757B3C" w14:textId="6A5376A6" w:rsidR="00F81D7C" w:rsidRPr="007E0B31" w:rsidRDefault="00F81D7C" w:rsidP="00F81D7C">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tcPr>
          <w:p w14:paraId="1EFBB020" w14:textId="6DCA8A37"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r w:rsidR="00143B77">
              <w:rPr>
                <w:rFonts w:cs="Arial"/>
              </w:rPr>
              <w:t>05</w:t>
            </w:r>
            <w:r>
              <w:rPr>
                <w:rFonts w:cs="Arial"/>
              </w:rPr>
              <w:t>-</w:t>
            </w:r>
            <w:r w:rsidR="00143B77">
              <w:rPr>
                <w:rFonts w:cs="Arial"/>
              </w:rPr>
              <w:t>09</w:t>
            </w:r>
            <w:r>
              <w:rPr>
                <w:rFonts w:cs="Arial"/>
              </w:rPr>
              <w:t>-</w:t>
            </w:r>
            <w:r w:rsidR="00143B77">
              <w:rPr>
                <w:rFonts w:cs="Arial"/>
              </w:rPr>
              <w:t>2024</w:t>
            </w:r>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F81D7C" w:rsidRPr="007E0B31" w14:paraId="5DAADA09" w14:textId="77777777" w:rsidTr="0DEE1E6E">
        <w:trPr>
          <w:cantSplit/>
        </w:trPr>
        <w:tc>
          <w:tcPr>
            <w:tcW w:w="2884" w:type="dxa"/>
          </w:tcPr>
          <w:p w14:paraId="133A5B7C" w14:textId="36D70465" w:rsidR="00F81D7C" w:rsidRPr="007E0B31" w:rsidRDefault="00F81D7C" w:rsidP="00F81D7C">
            <w:pPr>
              <w:pStyle w:val="Arial11Bold"/>
              <w:rPr>
                <w:rFonts w:cs="Arial"/>
              </w:rPr>
            </w:pPr>
            <w:bookmarkStart w:id="26" w:name="_DV_C25"/>
            <w:r w:rsidRPr="007E0B31">
              <w:rPr>
                <w:rFonts w:cs="Arial"/>
              </w:rPr>
              <w:t xml:space="preserve">Interim Operational Notification </w:t>
            </w:r>
            <w:r w:rsidRPr="007E0B31">
              <w:rPr>
                <w:rFonts w:cs="Arial"/>
                <w:b w:val="0"/>
              </w:rPr>
              <w:t>or</w:t>
            </w:r>
            <w:r w:rsidRPr="007E0B31">
              <w:rPr>
                <w:rFonts w:cs="Arial"/>
              </w:rPr>
              <w:t xml:space="preserve"> ION </w:t>
            </w:r>
            <w:bookmarkEnd w:id="26"/>
          </w:p>
        </w:tc>
        <w:tc>
          <w:tcPr>
            <w:tcW w:w="6634" w:type="dxa"/>
          </w:tcPr>
          <w:p w14:paraId="40D45ABF" w14:textId="409DC57C" w:rsidR="00F81D7C" w:rsidRPr="007E0B31" w:rsidRDefault="00F81D7C" w:rsidP="00F81D7C">
            <w:pPr>
              <w:pStyle w:val="TableArial11"/>
              <w:rPr>
                <w:rFonts w:cs="Arial"/>
              </w:rPr>
            </w:pPr>
            <w:bookmarkStart w:id="27"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 xml:space="preserve">Unresolved </w:t>
            </w:r>
            <w:proofErr w:type="gramStart"/>
            <w:r w:rsidRPr="007E0B31">
              <w:rPr>
                <w:rFonts w:cs="Arial"/>
                <w:b/>
              </w:rPr>
              <w:t>Issues</w:t>
            </w:r>
            <w:r w:rsidRPr="007E0B31">
              <w:rPr>
                <w:rFonts w:cs="Arial"/>
              </w:rPr>
              <w:t>;</w:t>
            </w:r>
            <w:bookmarkEnd w:id="27"/>
            <w:proofErr w:type="gramEnd"/>
          </w:p>
          <w:p w14:paraId="2DAA1BCB" w14:textId="77777777" w:rsidR="00F81D7C" w:rsidRPr="007E0B31" w:rsidRDefault="00F81D7C" w:rsidP="00F81D7C">
            <w:pPr>
              <w:pStyle w:val="TableArial11"/>
              <w:ind w:left="567" w:hanging="567"/>
              <w:rPr>
                <w:rFonts w:cs="Arial"/>
              </w:rPr>
            </w:pPr>
            <w:bookmarkStart w:id="28" w:name="_DV_C27"/>
            <w:r w:rsidRPr="007E0B31">
              <w:rPr>
                <w:rFonts w:cs="Arial"/>
              </w:rPr>
              <w:t>(a)</w:t>
            </w:r>
            <w:r w:rsidRPr="007E0B31">
              <w:rPr>
                <w:rFonts w:cs="Arial"/>
              </w:rPr>
              <w:tab/>
              <w:t xml:space="preserve">with the Grid Code, and </w:t>
            </w:r>
            <w:bookmarkEnd w:id="28"/>
          </w:p>
          <w:p w14:paraId="71F8FC61" w14:textId="77777777" w:rsidR="00F81D7C" w:rsidRPr="007E0B31" w:rsidRDefault="00F81D7C" w:rsidP="00F81D7C">
            <w:pPr>
              <w:pStyle w:val="TableArial11"/>
              <w:ind w:left="567" w:hanging="567"/>
              <w:rPr>
                <w:rFonts w:cs="Arial"/>
              </w:rPr>
            </w:pPr>
            <w:bookmarkStart w:id="29"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9"/>
          </w:p>
          <w:p w14:paraId="77F719EF" w14:textId="77777777" w:rsidR="00F81D7C" w:rsidRPr="007E0B31" w:rsidRDefault="00F81D7C" w:rsidP="00F81D7C">
            <w:pPr>
              <w:pStyle w:val="TableArial11"/>
              <w:rPr>
                <w:rFonts w:cs="Arial"/>
                <w:u w:val="single"/>
              </w:rPr>
            </w:pPr>
            <w:bookmarkStart w:id="30"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30"/>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0DEE1E6E">
        <w:trPr>
          <w:cantSplit/>
        </w:trPr>
        <w:tc>
          <w:tcPr>
            <w:tcW w:w="2884" w:type="dxa"/>
          </w:tcPr>
          <w:p w14:paraId="7E7B80FA" w14:textId="77777777" w:rsidR="00F81D7C" w:rsidRPr="007E0B31" w:rsidRDefault="00F81D7C" w:rsidP="00F81D7C">
            <w:pPr>
              <w:pStyle w:val="Arial11Bold"/>
              <w:rPr>
                <w:rFonts w:cs="Arial"/>
              </w:rPr>
            </w:pPr>
            <w:r w:rsidRPr="007E0B31">
              <w:rPr>
                <w:rFonts w:cs="Arial"/>
              </w:rPr>
              <w:t>Intermittent Power Source</w:t>
            </w:r>
          </w:p>
        </w:tc>
        <w:tc>
          <w:tcPr>
            <w:tcW w:w="6634" w:type="dxa"/>
          </w:tcPr>
          <w:p w14:paraId="631004BC" w14:textId="4B244038" w:rsidR="00F81D7C" w:rsidRPr="007E0B31" w:rsidRDefault="00F81D7C" w:rsidP="00F81D7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F81D7C" w:rsidRPr="007E0B31" w14:paraId="0FF2C477" w14:textId="77777777" w:rsidTr="0DEE1E6E">
        <w:trPr>
          <w:cantSplit/>
        </w:trPr>
        <w:tc>
          <w:tcPr>
            <w:tcW w:w="2884" w:type="dxa"/>
          </w:tcPr>
          <w:p w14:paraId="28EBC4C0" w14:textId="76EEE9C4" w:rsidR="00F81D7C" w:rsidRPr="00865ADF" w:rsidRDefault="00F81D7C" w:rsidP="00F81D7C">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F81D7C" w:rsidRPr="002510FF" w:rsidRDefault="00F81D7C" w:rsidP="00F81D7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F81D7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F81D7C">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0DEE1E6E">
        <w:trPr>
          <w:cantSplit/>
        </w:trPr>
        <w:tc>
          <w:tcPr>
            <w:tcW w:w="2884" w:type="dxa"/>
          </w:tcPr>
          <w:p w14:paraId="26926052" w14:textId="77777777" w:rsidR="00F81D7C" w:rsidRPr="007E0B31" w:rsidRDefault="00F81D7C" w:rsidP="00F81D7C">
            <w:pPr>
              <w:pStyle w:val="Arial11Bold"/>
              <w:rPr>
                <w:rFonts w:cs="Arial"/>
              </w:rPr>
            </w:pPr>
            <w:proofErr w:type="spellStart"/>
            <w:r w:rsidRPr="007E0B31">
              <w:rPr>
                <w:rFonts w:cs="Arial"/>
              </w:rPr>
              <w:t>Intertripping</w:t>
            </w:r>
            <w:proofErr w:type="spellEnd"/>
          </w:p>
        </w:tc>
        <w:tc>
          <w:tcPr>
            <w:tcW w:w="6634" w:type="dxa"/>
          </w:tcPr>
          <w:p w14:paraId="5885E7C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F81D7C" w:rsidRPr="007E0B31" w14:paraId="5FEC53DC" w14:textId="77777777" w:rsidTr="0DEE1E6E">
        <w:trPr>
          <w:cantSplit/>
        </w:trPr>
        <w:tc>
          <w:tcPr>
            <w:tcW w:w="2884" w:type="dxa"/>
          </w:tcPr>
          <w:p w14:paraId="026F8A52" w14:textId="77777777" w:rsidR="00F81D7C" w:rsidRPr="007E0B31" w:rsidRDefault="00F81D7C" w:rsidP="00F81D7C">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F81D7C" w:rsidRPr="007E0B31" w:rsidRDefault="00F81D7C" w:rsidP="00F81D7C">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F81D7C" w:rsidRPr="007E0B31" w14:paraId="55EDA8C8" w14:textId="77777777" w:rsidTr="0DEE1E6E">
        <w:trPr>
          <w:cantSplit/>
        </w:trPr>
        <w:tc>
          <w:tcPr>
            <w:tcW w:w="2884" w:type="dxa"/>
          </w:tcPr>
          <w:p w14:paraId="2952593D" w14:textId="13C2FEE2" w:rsidR="00F81D7C" w:rsidRPr="005E6EA9" w:rsidRDefault="00F81D7C" w:rsidP="00F81D7C">
            <w:pPr>
              <w:pStyle w:val="Arial11Bold"/>
              <w:rPr>
                <w:rFonts w:cs="Arial"/>
              </w:rPr>
            </w:pPr>
            <w:r w:rsidRPr="005E6EA9">
              <w:rPr>
                <w:lang w:val="en-US"/>
              </w:rPr>
              <w:t>IP Completion Day</w:t>
            </w:r>
          </w:p>
        </w:tc>
        <w:tc>
          <w:tcPr>
            <w:tcW w:w="6634" w:type="dxa"/>
          </w:tcPr>
          <w:p w14:paraId="57363720" w14:textId="208EF631" w:rsidR="00F81D7C" w:rsidRPr="005E6EA9" w:rsidRDefault="00F81D7C" w:rsidP="00F81D7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0DEE1E6E">
        <w:trPr>
          <w:cantSplit/>
        </w:trPr>
        <w:tc>
          <w:tcPr>
            <w:tcW w:w="2884" w:type="dxa"/>
          </w:tcPr>
          <w:p w14:paraId="085A1082" w14:textId="77777777" w:rsidR="00F81D7C" w:rsidRPr="007E0B31" w:rsidRDefault="00F81D7C" w:rsidP="00F81D7C">
            <w:pPr>
              <w:pStyle w:val="Arial11Bold"/>
              <w:rPr>
                <w:rFonts w:cs="Arial"/>
              </w:rPr>
            </w:pPr>
            <w:r w:rsidRPr="007E0B31">
              <w:rPr>
                <w:rFonts w:cs="Arial"/>
              </w:rPr>
              <w:t>IP Turbine Power Fraction</w:t>
            </w:r>
          </w:p>
        </w:tc>
        <w:tc>
          <w:tcPr>
            <w:tcW w:w="6634" w:type="dxa"/>
          </w:tcPr>
          <w:p w14:paraId="0237FD82" w14:textId="77777777" w:rsidR="00F81D7C" w:rsidRPr="007E0B31" w:rsidRDefault="00F81D7C" w:rsidP="00F81D7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0DEE1E6E">
        <w:trPr>
          <w:cantSplit/>
        </w:trPr>
        <w:tc>
          <w:tcPr>
            <w:tcW w:w="2884" w:type="dxa"/>
          </w:tcPr>
          <w:p w14:paraId="12BBCDF5" w14:textId="77777777" w:rsidR="00F81D7C" w:rsidRPr="007E0B31" w:rsidRDefault="00F81D7C" w:rsidP="00F81D7C">
            <w:pPr>
              <w:pStyle w:val="Arial11Bold"/>
              <w:rPr>
                <w:rFonts w:cs="Arial"/>
              </w:rPr>
            </w:pPr>
            <w:r w:rsidRPr="007E0B31">
              <w:rPr>
                <w:rFonts w:cs="Arial"/>
              </w:rPr>
              <w:t>Isolating Device</w:t>
            </w:r>
          </w:p>
        </w:tc>
        <w:tc>
          <w:tcPr>
            <w:tcW w:w="6634" w:type="dxa"/>
          </w:tcPr>
          <w:p w14:paraId="49D8E8E0" w14:textId="77777777" w:rsidR="00F81D7C" w:rsidRPr="007E0B31" w:rsidRDefault="00F81D7C" w:rsidP="00F81D7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0DEE1E6E">
        <w:trPr>
          <w:cantSplit/>
        </w:trPr>
        <w:tc>
          <w:tcPr>
            <w:tcW w:w="2884" w:type="dxa"/>
          </w:tcPr>
          <w:p w14:paraId="14A3BF94" w14:textId="77777777" w:rsidR="00F81D7C" w:rsidRPr="007E0B31" w:rsidRDefault="00F81D7C" w:rsidP="00F81D7C">
            <w:pPr>
              <w:pStyle w:val="Arial11Bold"/>
              <w:rPr>
                <w:rFonts w:cs="Arial"/>
              </w:rPr>
            </w:pPr>
            <w:r w:rsidRPr="007E0B31">
              <w:rPr>
                <w:rFonts w:cs="Arial"/>
              </w:rPr>
              <w:lastRenderedPageBreak/>
              <w:t>Isolation</w:t>
            </w:r>
          </w:p>
        </w:tc>
        <w:tc>
          <w:tcPr>
            <w:tcW w:w="6634" w:type="dxa"/>
          </w:tcPr>
          <w:p w14:paraId="68F95399" w14:textId="77777777" w:rsidR="00F81D7C" w:rsidRPr="007E0B31" w:rsidRDefault="00F81D7C" w:rsidP="00F81D7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xml:space="preserve">, as the case may </w:t>
            </w:r>
            <w:proofErr w:type="gramStart"/>
            <w:r w:rsidRPr="007E0B31">
              <w:rPr>
                <w:rFonts w:cs="Arial"/>
              </w:rPr>
              <w:t>be;</w:t>
            </w:r>
            <w:proofErr w:type="gramEnd"/>
            <w:r w:rsidRPr="007E0B31">
              <w:rPr>
                <w:rFonts w:cs="Arial"/>
              </w:rPr>
              <w:t xml:space="preserve"> or</w:t>
            </w:r>
          </w:p>
          <w:p w14:paraId="63D66DF5" w14:textId="364EC69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6122C" w14:paraId="2DF4AA84" w14:textId="77777777" w:rsidTr="0DEE1E6E">
        <w:trPr>
          <w:cantSplit/>
          <w:trHeight w:val="300"/>
        </w:trPr>
        <w:tc>
          <w:tcPr>
            <w:tcW w:w="2884" w:type="dxa"/>
          </w:tcPr>
          <w:p w14:paraId="06466E56" w14:textId="5AF24962" w:rsidR="0DBEC8F6" w:rsidRDefault="0DBEC8F6" w:rsidP="004E64E8">
            <w:pPr>
              <w:pStyle w:val="Arial11Bold"/>
              <w:rPr>
                <w:rFonts w:cs="Arial"/>
              </w:rPr>
            </w:pPr>
            <w:r w:rsidRPr="38E6A229">
              <w:rPr>
                <w:rFonts w:cs="Arial"/>
              </w:rPr>
              <w:t>ISOP</w:t>
            </w:r>
          </w:p>
        </w:tc>
        <w:tc>
          <w:tcPr>
            <w:tcW w:w="6634" w:type="dxa"/>
          </w:tcPr>
          <w:p w14:paraId="52C882FE" w14:textId="3700EEC3" w:rsidR="0DBEC8F6" w:rsidRDefault="0DBEC8F6" w:rsidP="004E64E8">
            <w:pPr>
              <w:pStyle w:val="TableArial11"/>
              <w:rPr>
                <w:rFonts w:cs="Arial"/>
              </w:rPr>
            </w:pPr>
            <w:r w:rsidRPr="38E6A229">
              <w:rPr>
                <w:rFonts w:cs="Arial"/>
              </w:rPr>
              <w:t xml:space="preserve">Independent System Operator and Planner, means a person designated by the Secretary of State under </w:t>
            </w:r>
            <w:r w:rsidR="186EDFB6" w:rsidRPr="38E6A229">
              <w:rPr>
                <w:rFonts w:cs="Arial"/>
              </w:rPr>
              <w:t>section</w:t>
            </w:r>
            <w:r w:rsidRPr="38E6A229">
              <w:rPr>
                <w:rFonts w:cs="Arial"/>
              </w:rPr>
              <w:t xml:space="preserve"> 162 of the Energy Act 2023 as the holder </w:t>
            </w:r>
            <w:r w:rsidR="4B294FF0" w:rsidRPr="38E6A229">
              <w:rPr>
                <w:rFonts w:cs="Arial"/>
              </w:rPr>
              <w:t>of</w:t>
            </w:r>
            <w:r w:rsidRPr="38E6A229">
              <w:rPr>
                <w:rFonts w:cs="Arial"/>
              </w:rPr>
              <w:t xml:space="preserve"> the </w:t>
            </w:r>
            <w:r w:rsidRPr="004E64E8">
              <w:rPr>
                <w:rFonts w:cs="Arial"/>
                <w:b/>
                <w:bCs/>
              </w:rPr>
              <w:t>ESO Licence</w:t>
            </w:r>
            <w:r w:rsidR="549CF39F" w:rsidRPr="38E6A229">
              <w:rPr>
                <w:rFonts w:cs="Arial"/>
              </w:rPr>
              <w:t xml:space="preserve">, and the </w:t>
            </w:r>
            <w:r w:rsidR="549CF39F" w:rsidRPr="004E64E8">
              <w:rPr>
                <w:rFonts w:cs="Arial"/>
                <w:b/>
                <w:bCs/>
              </w:rPr>
              <w:t>GSP Licence</w:t>
            </w:r>
            <w:r w:rsidR="549CF39F" w:rsidRPr="38E6A229">
              <w:rPr>
                <w:rFonts w:cs="Arial"/>
              </w:rPr>
              <w:t>. For the t</w:t>
            </w:r>
            <w:r w:rsidR="67583B22" w:rsidRPr="38E6A229">
              <w:rPr>
                <w:rFonts w:cs="Arial"/>
              </w:rPr>
              <w:t>i</w:t>
            </w:r>
            <w:r w:rsidR="549CF39F" w:rsidRPr="38E6A229">
              <w:rPr>
                <w:rFonts w:cs="Arial"/>
              </w:rPr>
              <w:t>m</w:t>
            </w:r>
            <w:r w:rsidR="726031E2" w:rsidRPr="38E6A229">
              <w:rPr>
                <w:rFonts w:cs="Arial"/>
              </w:rPr>
              <w:t>e</w:t>
            </w:r>
            <w:r w:rsidR="549CF39F" w:rsidRPr="38E6A229">
              <w:rPr>
                <w:rFonts w:cs="Arial"/>
              </w:rPr>
              <w:t xml:space="preserve"> being that person is the </w:t>
            </w:r>
            <w:r w:rsidR="24C2C928" w:rsidRPr="38E6A229">
              <w:rPr>
                <w:rFonts w:cs="Arial"/>
                <w:b/>
                <w:bCs/>
              </w:rPr>
              <w:t>NESO.</w:t>
            </w:r>
          </w:p>
        </w:tc>
      </w:tr>
      <w:tr w:rsidR="00F81D7C" w:rsidRPr="007E0B31" w14:paraId="1BD7DF5B" w14:textId="77777777" w:rsidTr="0DEE1E6E">
        <w:trPr>
          <w:cantSplit/>
        </w:trPr>
        <w:tc>
          <w:tcPr>
            <w:tcW w:w="2884" w:type="dxa"/>
          </w:tcPr>
          <w:p w14:paraId="12863469" w14:textId="403FA545" w:rsidR="00F81D7C" w:rsidRPr="007E0B31" w:rsidRDefault="00F81D7C" w:rsidP="00F81D7C">
            <w:pPr>
              <w:pStyle w:val="Arial11Bold"/>
              <w:rPr>
                <w:rFonts w:cs="Arial"/>
              </w:rPr>
            </w:pPr>
            <w:r w:rsidRPr="38E6A229">
              <w:rPr>
                <w:rFonts w:cs="Arial"/>
              </w:rPr>
              <w:t>Joint System Incident</w:t>
            </w:r>
          </w:p>
        </w:tc>
        <w:tc>
          <w:tcPr>
            <w:tcW w:w="6634" w:type="dxa"/>
          </w:tcPr>
          <w:p w14:paraId="41956887" w14:textId="12B5377A"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0DEE1E6E">
        <w:trPr>
          <w:cantSplit/>
        </w:trPr>
        <w:tc>
          <w:tcPr>
            <w:tcW w:w="2884" w:type="dxa"/>
          </w:tcPr>
          <w:p w14:paraId="43A07781" w14:textId="77777777" w:rsidR="00F81D7C" w:rsidRPr="007E0B31" w:rsidRDefault="00F81D7C" w:rsidP="00F81D7C">
            <w:pPr>
              <w:pStyle w:val="Arial11Bold"/>
              <w:rPr>
                <w:rFonts w:cs="Arial"/>
              </w:rPr>
            </w:pPr>
            <w:r w:rsidRPr="007E0B31">
              <w:rPr>
                <w:rFonts w:cs="Arial"/>
              </w:rPr>
              <w:t>Key Safe</w:t>
            </w:r>
          </w:p>
        </w:tc>
        <w:tc>
          <w:tcPr>
            <w:tcW w:w="6634" w:type="dxa"/>
          </w:tcPr>
          <w:p w14:paraId="7E157AB5" w14:textId="77777777" w:rsidR="00F81D7C" w:rsidRPr="007E0B31" w:rsidRDefault="00F81D7C" w:rsidP="00F81D7C">
            <w:pPr>
              <w:pStyle w:val="TableArial11"/>
              <w:rPr>
                <w:rFonts w:cs="Arial"/>
              </w:rPr>
            </w:pPr>
            <w:r w:rsidRPr="007E0B31">
              <w:rPr>
                <w:rFonts w:cs="Arial"/>
              </w:rPr>
              <w:t>A device for the secure retention of keys.</w:t>
            </w:r>
          </w:p>
        </w:tc>
      </w:tr>
      <w:tr w:rsidR="00F81D7C" w:rsidRPr="007E0B31" w14:paraId="6CBC694D" w14:textId="77777777" w:rsidTr="0DEE1E6E">
        <w:trPr>
          <w:cantSplit/>
        </w:trPr>
        <w:tc>
          <w:tcPr>
            <w:tcW w:w="2884" w:type="dxa"/>
          </w:tcPr>
          <w:p w14:paraId="4D6A5475" w14:textId="77777777" w:rsidR="00F81D7C" w:rsidRPr="007E0B31" w:rsidRDefault="00F81D7C" w:rsidP="00F81D7C">
            <w:pPr>
              <w:pStyle w:val="Arial11Bold"/>
              <w:rPr>
                <w:rFonts w:cs="Arial"/>
              </w:rPr>
            </w:pPr>
            <w:r w:rsidRPr="007E0B31">
              <w:rPr>
                <w:rFonts w:cs="Arial"/>
              </w:rPr>
              <w:t>Key Safe Key</w:t>
            </w:r>
          </w:p>
        </w:tc>
        <w:tc>
          <w:tcPr>
            <w:tcW w:w="6634" w:type="dxa"/>
          </w:tcPr>
          <w:p w14:paraId="0336EA05" w14:textId="77777777" w:rsidR="00F81D7C" w:rsidRPr="007E0B31" w:rsidRDefault="00F81D7C" w:rsidP="00F81D7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0DEE1E6E">
        <w:trPr>
          <w:cantSplit/>
        </w:trPr>
        <w:tc>
          <w:tcPr>
            <w:tcW w:w="2884" w:type="dxa"/>
          </w:tcPr>
          <w:p w14:paraId="1320A49E" w14:textId="77777777" w:rsidR="00F81D7C" w:rsidRPr="007E0B31" w:rsidRDefault="00F81D7C" w:rsidP="00F81D7C">
            <w:pPr>
              <w:pStyle w:val="Arial11Bold"/>
              <w:rPr>
                <w:rFonts w:cs="Arial"/>
              </w:rPr>
            </w:pPr>
            <w:r w:rsidRPr="007E0B31">
              <w:rPr>
                <w:rFonts w:cs="Arial"/>
              </w:rPr>
              <w:lastRenderedPageBreak/>
              <w:t>Large Power Station</w:t>
            </w:r>
          </w:p>
        </w:tc>
        <w:tc>
          <w:tcPr>
            <w:tcW w:w="6634" w:type="dxa"/>
          </w:tcPr>
          <w:p w14:paraId="6657EC55"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8720937" w14:textId="7E414EDE"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0A826084" w14:textId="77777777" w:rsidR="00F81D7C" w:rsidRPr="007E0B31" w:rsidRDefault="00F81D7C" w:rsidP="00F81D7C">
            <w:pPr>
              <w:pStyle w:val="TableArial11"/>
              <w:ind w:left="567" w:hanging="567"/>
              <w:rPr>
                <w:rFonts w:cs="Arial"/>
              </w:rPr>
            </w:pPr>
            <w:r w:rsidRPr="007E0B31">
              <w:rPr>
                <w:rFonts w:cs="Arial"/>
              </w:rPr>
              <w:t>or,</w:t>
            </w:r>
          </w:p>
          <w:p w14:paraId="46BD628C"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7B2521A1" w14:textId="77777777" w:rsidR="00F81D7C" w:rsidRPr="007E0B31" w:rsidRDefault="00F81D7C" w:rsidP="00F81D7C">
            <w:pPr>
              <w:pStyle w:val="TableArial11"/>
              <w:ind w:left="567" w:hanging="567"/>
              <w:rPr>
                <w:rFonts w:cs="Arial"/>
              </w:rPr>
            </w:pPr>
            <w:r w:rsidRPr="007E0B31">
              <w:rPr>
                <w:rFonts w:cs="Arial"/>
              </w:rPr>
              <w:t>or,</w:t>
            </w:r>
          </w:p>
          <w:p w14:paraId="5A8815D2"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F81D7C" w:rsidRPr="007E0B31" w:rsidRDefault="00F81D7C" w:rsidP="00F81D7C">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42A70DDD" w14:textId="77777777" w:rsidR="00F81D7C" w:rsidRPr="007E0B31" w:rsidRDefault="00F81D7C" w:rsidP="00F81D7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0DEE1E6E">
        <w:trPr>
          <w:cantSplit/>
        </w:trPr>
        <w:tc>
          <w:tcPr>
            <w:tcW w:w="2884" w:type="dxa"/>
          </w:tcPr>
          <w:p w14:paraId="13B8C972" w14:textId="0C9541B8" w:rsidR="00F81D7C" w:rsidRPr="00221562" w:rsidRDefault="00F81D7C" w:rsidP="00F81D7C">
            <w:pPr>
              <w:pStyle w:val="Arial11Bold"/>
              <w:rPr>
                <w:rFonts w:cs="Arial"/>
              </w:rPr>
            </w:pPr>
            <w:r w:rsidRPr="00221562">
              <w:rPr>
                <w:lang w:val="en-US"/>
              </w:rPr>
              <w:t>Legally Binding Decisions of the European Commission and/or the Agency</w:t>
            </w:r>
          </w:p>
        </w:tc>
        <w:tc>
          <w:tcPr>
            <w:tcW w:w="6634" w:type="dxa"/>
          </w:tcPr>
          <w:p w14:paraId="3314CFB0" w14:textId="26F8F130" w:rsidR="00F81D7C" w:rsidRPr="00221562" w:rsidRDefault="00F81D7C" w:rsidP="00F81D7C">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78DA1B27" w:rsidRPr="38E6A229">
              <w:rPr>
                <w:b/>
                <w:bCs/>
                <w:lang w:val="en-US"/>
              </w:rPr>
              <w:t>Assimilated</w:t>
            </w:r>
            <w:r w:rsidRPr="38E6A229">
              <w:rPr>
                <w:b/>
                <w:bCs/>
                <w:lang w:val="en-US"/>
              </w:rPr>
              <w:t xml:space="preserve"> Law</w:t>
            </w:r>
            <w:r w:rsidRPr="38E6A229">
              <w:rPr>
                <w:lang w:val="en-US"/>
              </w:rPr>
              <w:t>.</w:t>
            </w:r>
          </w:p>
        </w:tc>
      </w:tr>
      <w:tr w:rsidR="00F81D7C" w:rsidRPr="007E0B31" w14:paraId="1040E1D1" w14:textId="77777777" w:rsidTr="0DEE1E6E">
        <w:trPr>
          <w:cantSplit/>
        </w:trPr>
        <w:tc>
          <w:tcPr>
            <w:tcW w:w="2884" w:type="dxa"/>
          </w:tcPr>
          <w:p w14:paraId="297C7421" w14:textId="030B8DE3" w:rsidR="00F81D7C" w:rsidRPr="007E0B31" w:rsidRDefault="00F81D7C" w:rsidP="00F81D7C">
            <w:pPr>
              <w:pStyle w:val="Arial11Bold"/>
              <w:rPr>
                <w:rFonts w:cs="Arial"/>
              </w:rPr>
            </w:pPr>
            <w:r>
              <w:rPr>
                <w:rFonts w:cs="Arial"/>
              </w:rPr>
              <w:t xml:space="preserve">Legal </w:t>
            </w:r>
            <w:r w:rsidRPr="007E0B31">
              <w:rPr>
                <w:rFonts w:cs="Arial"/>
              </w:rPr>
              <w:t>Challenge</w:t>
            </w:r>
          </w:p>
        </w:tc>
        <w:tc>
          <w:tcPr>
            <w:tcW w:w="6634" w:type="dxa"/>
          </w:tcPr>
          <w:p w14:paraId="267FCF4F" w14:textId="77777777" w:rsidR="00F81D7C" w:rsidRPr="007E0B31" w:rsidRDefault="00F81D7C" w:rsidP="00F81D7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0DEE1E6E">
        <w:trPr>
          <w:cantSplit/>
        </w:trPr>
        <w:tc>
          <w:tcPr>
            <w:tcW w:w="2884" w:type="dxa"/>
          </w:tcPr>
          <w:p w14:paraId="2423D9C8" w14:textId="77777777" w:rsidR="00F81D7C" w:rsidRPr="007E0B31" w:rsidRDefault="00F81D7C" w:rsidP="00F81D7C">
            <w:pPr>
              <w:pStyle w:val="Arial11Bold"/>
              <w:rPr>
                <w:rFonts w:cs="Arial"/>
              </w:rPr>
            </w:pPr>
            <w:r w:rsidRPr="007E0B31">
              <w:rPr>
                <w:rFonts w:cs="Arial"/>
              </w:rPr>
              <w:t>Licence</w:t>
            </w:r>
          </w:p>
        </w:tc>
        <w:tc>
          <w:tcPr>
            <w:tcW w:w="6634" w:type="dxa"/>
          </w:tcPr>
          <w:p w14:paraId="0E6692BE" w14:textId="1578521F" w:rsidR="00F81D7C" w:rsidRPr="007E0B31" w:rsidRDefault="00F81D7C" w:rsidP="00F81D7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0DEE1E6E">
        <w:trPr>
          <w:cantSplit/>
        </w:trPr>
        <w:tc>
          <w:tcPr>
            <w:tcW w:w="2884" w:type="dxa"/>
          </w:tcPr>
          <w:p w14:paraId="0EA73EE1" w14:textId="77777777" w:rsidR="00F81D7C" w:rsidRPr="007E0B31" w:rsidRDefault="00F81D7C" w:rsidP="00F81D7C">
            <w:pPr>
              <w:pStyle w:val="Arial11Bold"/>
              <w:rPr>
                <w:rFonts w:cs="Arial"/>
              </w:rPr>
            </w:pPr>
            <w:r w:rsidRPr="007E0B31">
              <w:rPr>
                <w:rFonts w:cs="Arial"/>
              </w:rPr>
              <w:lastRenderedPageBreak/>
              <w:t>Licence Standards</w:t>
            </w:r>
          </w:p>
        </w:tc>
        <w:tc>
          <w:tcPr>
            <w:tcW w:w="6634" w:type="dxa"/>
          </w:tcPr>
          <w:p w14:paraId="4123F0EA" w14:textId="0E592971" w:rsidR="00F81D7C" w:rsidRPr="007E0B31" w:rsidRDefault="00F81D7C" w:rsidP="00F81D7C">
            <w:pPr>
              <w:pStyle w:val="TableArial11"/>
              <w:rPr>
                <w:rFonts w:cs="Arial"/>
              </w:rPr>
            </w:pPr>
            <w:r w:rsidRPr="38E6A229">
              <w:rPr>
                <w:rFonts w:cs="Arial"/>
              </w:rPr>
              <w:t xml:space="preserve">Those standards set out or referred to in </w:t>
            </w:r>
            <w:r w:rsidR="7F7708CD" w:rsidRPr="38E6A229">
              <w:rPr>
                <w:rFonts w:cs="Arial"/>
              </w:rPr>
              <w:t>c</w:t>
            </w:r>
            <w:r w:rsidRPr="38E6A229">
              <w:rPr>
                <w:rFonts w:cs="Arial"/>
              </w:rPr>
              <w:t xml:space="preserve">ondition </w:t>
            </w:r>
            <w:r w:rsidR="77C25202" w:rsidRPr="38E6A229">
              <w:rPr>
                <w:rFonts w:cs="Arial"/>
              </w:rPr>
              <w:t>E7</w:t>
            </w:r>
            <w:r w:rsidRPr="38E6A229">
              <w:rPr>
                <w:rFonts w:cs="Arial"/>
              </w:rPr>
              <w:t xml:space="preserve"> of </w:t>
            </w:r>
            <w:r w:rsidRPr="38E6A229">
              <w:rPr>
                <w:rFonts w:cs="Arial"/>
                <w:b/>
                <w:bCs/>
              </w:rPr>
              <w:t>The Company’s</w:t>
            </w:r>
            <w:r w:rsidRPr="38E6A229">
              <w:rPr>
                <w:rFonts w:cs="Arial"/>
              </w:rPr>
              <w:t xml:space="preserve"> </w:t>
            </w:r>
            <w:r w:rsidR="74310ED1" w:rsidRPr="38E6A229">
              <w:rPr>
                <w:rFonts w:cs="Arial"/>
                <w:b/>
                <w:bCs/>
              </w:rPr>
              <w:t>ESO</w:t>
            </w:r>
            <w:r w:rsidRPr="38E6A229">
              <w:rPr>
                <w:rFonts w:cs="Arial"/>
                <w:b/>
                <w:bCs/>
              </w:rPr>
              <w:t xml:space="preserve"> Licence</w:t>
            </w:r>
            <w:r w:rsidRPr="38E6A229">
              <w:rPr>
                <w:rFonts w:cs="Arial"/>
              </w:rPr>
              <w:t xml:space="preserve"> and/or </w:t>
            </w:r>
            <w:r w:rsidR="203D469E" w:rsidRPr="38E6A229">
              <w:rPr>
                <w:rFonts w:cs="Arial"/>
              </w:rPr>
              <w:t>c</w:t>
            </w:r>
            <w:r w:rsidRPr="38E6A229">
              <w:rPr>
                <w:rFonts w:cs="Arial"/>
              </w:rPr>
              <w:t xml:space="preserve">ondition D3 and/or </w:t>
            </w:r>
            <w:r w:rsidR="7B8D372D" w:rsidRPr="38E6A229">
              <w:rPr>
                <w:rFonts w:cs="Arial"/>
              </w:rPr>
              <w:t>c</w:t>
            </w:r>
            <w:r w:rsidRPr="38E6A229">
              <w:rPr>
                <w:rFonts w:cs="Arial"/>
              </w:rPr>
              <w:t xml:space="preserve">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F81D7C" w:rsidRPr="007E0B31" w14:paraId="0C3EEBB5" w14:textId="77777777" w:rsidTr="0DEE1E6E">
        <w:trPr>
          <w:cantSplit/>
        </w:trPr>
        <w:tc>
          <w:tcPr>
            <w:tcW w:w="2884" w:type="dxa"/>
          </w:tcPr>
          <w:p w14:paraId="68806D9C" w14:textId="1DADC844" w:rsidR="00F81D7C" w:rsidRPr="007E0B31" w:rsidRDefault="00F81D7C" w:rsidP="00F81D7C">
            <w:pPr>
              <w:pStyle w:val="Arial11Bold"/>
              <w:rPr>
                <w:rFonts w:cs="Arial"/>
              </w:rPr>
            </w:pPr>
            <w:r w:rsidRPr="00237A45">
              <w:t>Limited</w:t>
            </w:r>
            <w:r>
              <w:t>-</w:t>
            </w:r>
            <w:r w:rsidRPr="00237A45">
              <w:t>Balancing Compliance Notification</w:t>
            </w:r>
          </w:p>
        </w:tc>
        <w:tc>
          <w:tcPr>
            <w:tcW w:w="6634" w:type="dxa"/>
          </w:tcPr>
          <w:p w14:paraId="2EE89C37" w14:textId="4B046FCF"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r w:rsidR="009E636C">
              <w:rPr>
                <w:rFonts w:cs="Arial"/>
              </w:rPr>
              <w:t>05</w:t>
            </w:r>
            <w:r>
              <w:rPr>
                <w:rFonts w:cs="Arial"/>
              </w:rPr>
              <w:t>-</w:t>
            </w:r>
            <w:r w:rsidR="009E636C">
              <w:rPr>
                <w:rFonts w:cs="Arial"/>
              </w:rPr>
              <w:t>09</w:t>
            </w:r>
            <w:r>
              <w:rPr>
                <w:rFonts w:cs="Arial"/>
              </w:rPr>
              <w:t>-</w:t>
            </w:r>
            <w:r w:rsidR="009E636C">
              <w:rPr>
                <w:rFonts w:cs="Arial"/>
              </w:rPr>
              <w:t xml:space="preserve">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0DEE1E6E">
        <w:trPr>
          <w:cantSplit/>
        </w:trPr>
        <w:tc>
          <w:tcPr>
            <w:tcW w:w="2884" w:type="dxa"/>
          </w:tcPr>
          <w:p w14:paraId="5611E47E" w14:textId="77777777" w:rsidR="00F81D7C" w:rsidRPr="007E0B31" w:rsidRDefault="00F81D7C" w:rsidP="00F81D7C">
            <w:pPr>
              <w:pStyle w:val="Arial11Bold"/>
              <w:rPr>
                <w:rFonts w:cs="Arial"/>
              </w:rPr>
            </w:pPr>
            <w:r w:rsidRPr="007E0B31">
              <w:rPr>
                <w:rFonts w:cs="Arial"/>
              </w:rPr>
              <w:t>Limited Frequency Sensitive Mode</w:t>
            </w:r>
          </w:p>
        </w:tc>
        <w:tc>
          <w:tcPr>
            <w:tcW w:w="6634" w:type="dxa"/>
          </w:tcPr>
          <w:p w14:paraId="0777A8DE" w14:textId="0AD15A96" w:rsidR="00F81D7C" w:rsidRPr="007E0B31" w:rsidRDefault="00F81D7C" w:rsidP="00F81D7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0DEE1E6E">
        <w:trPr>
          <w:cantSplit/>
        </w:trPr>
        <w:tc>
          <w:tcPr>
            <w:tcW w:w="2884" w:type="dxa"/>
          </w:tcPr>
          <w:p w14:paraId="598F9D4C"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634" w:type="dxa"/>
          </w:tcPr>
          <w:p w14:paraId="759245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0DEE1E6E">
        <w:trPr>
          <w:cantSplit/>
        </w:trPr>
        <w:tc>
          <w:tcPr>
            <w:tcW w:w="2884" w:type="dxa"/>
          </w:tcPr>
          <w:p w14:paraId="5CD748D2" w14:textId="4CFA5085"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0DEE1E6E">
        <w:trPr>
          <w:cantSplit/>
        </w:trPr>
        <w:tc>
          <w:tcPr>
            <w:tcW w:w="2884" w:type="dxa"/>
          </w:tcPr>
          <w:p w14:paraId="04481009" w14:textId="77777777" w:rsidR="00F81D7C" w:rsidRPr="007E0B31" w:rsidRDefault="00F81D7C" w:rsidP="00F81D7C">
            <w:pPr>
              <w:pStyle w:val="Arial11Bold"/>
              <w:rPr>
                <w:rFonts w:cs="Arial"/>
              </w:rPr>
            </w:pPr>
            <w:r w:rsidRPr="007E0B31">
              <w:rPr>
                <w:rFonts w:cs="Arial"/>
              </w:rPr>
              <w:t>Limited High Frequency Response</w:t>
            </w:r>
          </w:p>
        </w:tc>
        <w:tc>
          <w:tcPr>
            <w:tcW w:w="6634" w:type="dxa"/>
          </w:tcPr>
          <w:p w14:paraId="5B9BD88C" w14:textId="77777777" w:rsidR="00F81D7C" w:rsidRPr="007E0B31" w:rsidRDefault="00F81D7C" w:rsidP="00F81D7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0DEE1E6E">
        <w:trPr>
          <w:cantSplit/>
        </w:trPr>
        <w:tc>
          <w:tcPr>
            <w:tcW w:w="2884" w:type="dxa"/>
          </w:tcPr>
          <w:p w14:paraId="16E753BE" w14:textId="1BBB246B" w:rsidR="00F81D7C" w:rsidRPr="007E0B31" w:rsidRDefault="00F81D7C" w:rsidP="00F81D7C">
            <w:pPr>
              <w:pStyle w:val="Arial11Bold"/>
              <w:rPr>
                <w:rFonts w:cs="Arial"/>
              </w:rPr>
            </w:pPr>
            <w:r w:rsidRPr="007723AB">
              <w:rPr>
                <w:rFonts w:eastAsia="Calibri" w:cs="Arial"/>
                <w:lang w:val="en-US"/>
              </w:rPr>
              <w:t>Limited Membership Workgroup</w:t>
            </w:r>
          </w:p>
        </w:tc>
        <w:tc>
          <w:tcPr>
            <w:tcW w:w="6634" w:type="dxa"/>
          </w:tcPr>
          <w:p w14:paraId="7570E925" w14:textId="18C1E540" w:rsidR="00F81D7C" w:rsidRPr="00182491" w:rsidRDefault="00F81D7C" w:rsidP="00F81D7C">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F81D7C" w:rsidRPr="00182491" w:rsidRDefault="00F81D7C" w:rsidP="00F81D7C">
            <w:pPr>
              <w:autoSpaceDE w:val="0"/>
              <w:autoSpaceDN w:val="0"/>
              <w:adjustRightInd w:val="0"/>
              <w:rPr>
                <w:rFonts w:cs="Arial"/>
              </w:rPr>
            </w:pPr>
          </w:p>
          <w:p w14:paraId="43846D0D" w14:textId="19ABC1A4" w:rsidR="00F81D7C" w:rsidRPr="007E0B31" w:rsidRDefault="00F81D7C" w:rsidP="00F81D7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F81D7C" w:rsidRPr="007E0B31" w14:paraId="01EA6662" w14:textId="77777777" w:rsidTr="0DEE1E6E">
        <w:trPr>
          <w:cantSplit/>
        </w:trPr>
        <w:tc>
          <w:tcPr>
            <w:tcW w:w="2884" w:type="dxa"/>
          </w:tcPr>
          <w:p w14:paraId="2347B7F7" w14:textId="702E5CB5" w:rsidR="00F81D7C" w:rsidRPr="007E0B31" w:rsidRDefault="00F81D7C" w:rsidP="00F81D7C">
            <w:pPr>
              <w:pStyle w:val="Arial11Bold"/>
              <w:rPr>
                <w:rFonts w:cs="Arial"/>
              </w:rPr>
            </w:pPr>
            <w:bookmarkStart w:id="31" w:name="_DV_C34"/>
            <w:r w:rsidRPr="007E0B31">
              <w:rPr>
                <w:rFonts w:cs="Arial"/>
              </w:rPr>
              <w:lastRenderedPageBreak/>
              <w:t xml:space="preserve">Limited Operational Notification </w:t>
            </w:r>
            <w:r w:rsidRPr="007E0B31">
              <w:rPr>
                <w:rFonts w:cs="Arial"/>
                <w:b w:val="0"/>
              </w:rPr>
              <w:t>or</w:t>
            </w:r>
            <w:r w:rsidRPr="007E0B31">
              <w:rPr>
                <w:rFonts w:cs="Arial"/>
              </w:rPr>
              <w:t xml:space="preserve"> LON</w:t>
            </w:r>
            <w:bookmarkEnd w:id="31"/>
          </w:p>
        </w:tc>
        <w:tc>
          <w:tcPr>
            <w:tcW w:w="6634" w:type="dxa"/>
          </w:tcPr>
          <w:p w14:paraId="116937FB" w14:textId="55A25BAD" w:rsidR="00F81D7C" w:rsidRPr="007E0B31" w:rsidRDefault="00F81D7C" w:rsidP="00F81D7C">
            <w:pPr>
              <w:pStyle w:val="TableArial11"/>
              <w:rPr>
                <w:rFonts w:cs="Arial"/>
              </w:rPr>
            </w:pPr>
            <w:bookmarkStart w:id="32"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32"/>
          </w:p>
          <w:p w14:paraId="0C9542F9" w14:textId="77777777" w:rsidR="00F81D7C" w:rsidRPr="007E0B31" w:rsidRDefault="00F81D7C" w:rsidP="00F81D7C">
            <w:pPr>
              <w:pStyle w:val="TableArial11"/>
              <w:ind w:left="567" w:hanging="567"/>
              <w:rPr>
                <w:rFonts w:cs="Arial"/>
              </w:rPr>
            </w:pPr>
            <w:bookmarkStart w:id="33" w:name="_DV_C36"/>
            <w:r w:rsidRPr="007E0B31">
              <w:rPr>
                <w:rFonts w:cs="Arial"/>
              </w:rPr>
              <w:t>(a)</w:t>
            </w:r>
            <w:r w:rsidRPr="007E0B31">
              <w:rPr>
                <w:rFonts w:cs="Arial"/>
              </w:rPr>
              <w:tab/>
              <w:t xml:space="preserve">with the provisions of the Grid Code specified in the notice, and </w:t>
            </w:r>
            <w:bookmarkEnd w:id="33"/>
          </w:p>
          <w:p w14:paraId="5536F311" w14:textId="77777777" w:rsidR="00F81D7C" w:rsidRPr="007E0B31" w:rsidRDefault="00F81D7C" w:rsidP="00F81D7C">
            <w:pPr>
              <w:pStyle w:val="TableArial11"/>
              <w:ind w:left="567" w:hanging="567"/>
              <w:rPr>
                <w:rFonts w:cs="Arial"/>
              </w:rPr>
            </w:pPr>
            <w:bookmarkStart w:id="34"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34"/>
            <w:proofErr w:type="gramEnd"/>
          </w:p>
          <w:p w14:paraId="3817BE40" w14:textId="77777777" w:rsidR="00F81D7C" w:rsidRPr="007E0B31" w:rsidRDefault="00F81D7C" w:rsidP="00F81D7C">
            <w:pPr>
              <w:pStyle w:val="TableArial11"/>
              <w:rPr>
                <w:rFonts w:cs="Arial"/>
              </w:rPr>
            </w:pPr>
            <w:bookmarkStart w:id="35" w:name="_DV_C38"/>
            <w:r w:rsidRPr="007E0B31">
              <w:rPr>
                <w:rFonts w:cs="Arial"/>
              </w:rPr>
              <w:t xml:space="preserve">and specifying the </w:t>
            </w:r>
            <w:r w:rsidRPr="007E0B31">
              <w:rPr>
                <w:rFonts w:cs="Arial"/>
                <w:b/>
              </w:rPr>
              <w:t>Unresolved Issues</w:t>
            </w:r>
            <w:r w:rsidRPr="007E0B31">
              <w:rPr>
                <w:rFonts w:cs="Arial"/>
              </w:rPr>
              <w:t xml:space="preserve">. </w:t>
            </w:r>
            <w:bookmarkEnd w:id="35"/>
          </w:p>
        </w:tc>
      </w:tr>
      <w:tr w:rsidR="00F81D7C" w:rsidRPr="007E0B31" w14:paraId="6946C0D5" w14:textId="77777777" w:rsidTr="0DEE1E6E">
        <w:trPr>
          <w:cantSplit/>
        </w:trPr>
        <w:tc>
          <w:tcPr>
            <w:tcW w:w="2884" w:type="dxa"/>
          </w:tcPr>
          <w:p w14:paraId="18667BDF" w14:textId="77777777" w:rsidR="00F81D7C" w:rsidRPr="007E0B31" w:rsidRDefault="00F81D7C" w:rsidP="00F81D7C">
            <w:pPr>
              <w:pStyle w:val="Arial11Bold"/>
              <w:rPr>
                <w:rFonts w:cs="Arial"/>
              </w:rPr>
            </w:pPr>
            <w:r w:rsidRPr="007E0B31">
              <w:rPr>
                <w:rFonts w:cs="Arial"/>
              </w:rPr>
              <w:t>Load</w:t>
            </w:r>
          </w:p>
        </w:tc>
        <w:tc>
          <w:tcPr>
            <w:tcW w:w="6634" w:type="dxa"/>
          </w:tcPr>
          <w:p w14:paraId="2EAACB51" w14:textId="77777777" w:rsidR="00F81D7C" w:rsidRPr="007E0B31" w:rsidRDefault="00F81D7C" w:rsidP="00F81D7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F81D7C" w:rsidRPr="007E0B31" w14:paraId="4CDF254C" w14:textId="77777777" w:rsidTr="0DEE1E6E">
        <w:trPr>
          <w:cantSplit/>
        </w:trPr>
        <w:tc>
          <w:tcPr>
            <w:tcW w:w="2884" w:type="dxa"/>
          </w:tcPr>
          <w:p w14:paraId="5A60A67C" w14:textId="77777777" w:rsidR="00F81D7C" w:rsidRPr="007E0B31" w:rsidRDefault="00F81D7C" w:rsidP="00F81D7C">
            <w:pPr>
              <w:pStyle w:val="Arial11Bold"/>
              <w:rPr>
                <w:rFonts w:cs="Arial"/>
              </w:rPr>
            </w:pPr>
            <w:r w:rsidRPr="007E0B31">
              <w:rPr>
                <w:rFonts w:cs="Arial"/>
              </w:rPr>
              <w:t>Loaded</w:t>
            </w:r>
          </w:p>
        </w:tc>
        <w:tc>
          <w:tcPr>
            <w:tcW w:w="6634" w:type="dxa"/>
          </w:tcPr>
          <w:p w14:paraId="48DFCD98" w14:textId="77777777" w:rsidR="00F81D7C" w:rsidRPr="007E0B31" w:rsidRDefault="00F81D7C" w:rsidP="00F81D7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0DEE1E6E">
        <w:trPr>
          <w:cantSplit/>
        </w:trPr>
        <w:tc>
          <w:tcPr>
            <w:tcW w:w="2884" w:type="dxa"/>
          </w:tcPr>
          <w:p w14:paraId="7CAD6FB9" w14:textId="02710C28" w:rsidR="00F81D7C" w:rsidRPr="00A42C57" w:rsidRDefault="00F81D7C" w:rsidP="00F81D7C">
            <w:pPr>
              <w:pStyle w:val="Arial11Bold"/>
              <w:rPr>
                <w:rFonts w:cs="Arial"/>
              </w:rPr>
            </w:pPr>
            <w:r w:rsidRPr="002510FF">
              <w:rPr>
                <w:rFonts w:cs="Arial"/>
              </w:rPr>
              <w:t>Load Angle</w:t>
            </w:r>
          </w:p>
        </w:tc>
        <w:tc>
          <w:tcPr>
            <w:tcW w:w="6634" w:type="dxa"/>
          </w:tcPr>
          <w:p w14:paraId="24A40C90" w14:textId="45EC0D1C" w:rsidR="00F81D7C" w:rsidRPr="00A42C57" w:rsidRDefault="00F81D7C" w:rsidP="00F81D7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F81D7C" w:rsidRPr="007E0B31" w14:paraId="3FF8744F" w14:textId="77777777" w:rsidTr="0DEE1E6E">
        <w:trPr>
          <w:cantSplit/>
        </w:trPr>
        <w:tc>
          <w:tcPr>
            <w:tcW w:w="2884" w:type="dxa"/>
          </w:tcPr>
          <w:p w14:paraId="27A6AFB9" w14:textId="77777777" w:rsidR="00F81D7C" w:rsidRPr="007E0B31" w:rsidRDefault="00F81D7C" w:rsidP="00F81D7C">
            <w:pPr>
              <w:pStyle w:val="Arial11Bold"/>
              <w:rPr>
                <w:rFonts w:cs="Arial"/>
              </w:rPr>
            </w:pPr>
            <w:r w:rsidRPr="007E0B31">
              <w:rPr>
                <w:rFonts w:cs="Arial"/>
              </w:rPr>
              <w:t>Load Factor</w:t>
            </w:r>
          </w:p>
        </w:tc>
        <w:tc>
          <w:tcPr>
            <w:tcW w:w="6634" w:type="dxa"/>
          </w:tcPr>
          <w:p w14:paraId="40B02140" w14:textId="77777777" w:rsidR="00F81D7C" w:rsidRPr="007E0B31" w:rsidRDefault="00F81D7C" w:rsidP="00F81D7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0DEE1E6E">
        <w:trPr>
          <w:cantSplit/>
        </w:trPr>
        <w:tc>
          <w:tcPr>
            <w:tcW w:w="2884" w:type="dxa"/>
          </w:tcPr>
          <w:p w14:paraId="3992CF4B" w14:textId="77777777" w:rsidR="00F81D7C" w:rsidRPr="007E0B31" w:rsidRDefault="00F81D7C" w:rsidP="00F81D7C">
            <w:pPr>
              <w:pStyle w:val="Arial11Bold"/>
              <w:rPr>
                <w:rFonts w:cs="Arial"/>
              </w:rPr>
            </w:pPr>
            <w:r w:rsidRPr="007E0B31">
              <w:rPr>
                <w:rFonts w:cs="Arial"/>
              </w:rPr>
              <w:t>Load Management Block</w:t>
            </w:r>
          </w:p>
        </w:tc>
        <w:tc>
          <w:tcPr>
            <w:tcW w:w="6634" w:type="dxa"/>
          </w:tcPr>
          <w:p w14:paraId="50274CDB" w14:textId="77777777" w:rsidR="00F81D7C" w:rsidRPr="007E0B31" w:rsidRDefault="00F81D7C" w:rsidP="00F81D7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F81D7C" w:rsidRPr="007E0B31" w14:paraId="53E23EC8" w14:textId="77777777" w:rsidTr="0DEE1E6E">
        <w:trPr>
          <w:cantSplit/>
        </w:trPr>
        <w:tc>
          <w:tcPr>
            <w:tcW w:w="2884" w:type="dxa"/>
          </w:tcPr>
          <w:p w14:paraId="6AF74419" w14:textId="77777777" w:rsidR="00F81D7C" w:rsidRPr="002A73E9" w:rsidRDefault="00F81D7C" w:rsidP="00F81D7C">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F81D7C" w:rsidRPr="00432DAF" w:rsidRDefault="00F81D7C" w:rsidP="00F81D7C">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w:t>
            </w:r>
            <w:proofErr w:type="gramStart"/>
            <w:r w:rsidRPr="00432DAF">
              <w:rPr>
                <w:sz w:val="20"/>
                <w:szCs w:val="20"/>
              </w:rPr>
              <w:t xml:space="preserve">of  </w:t>
            </w:r>
            <w:r w:rsidRPr="00432DAF">
              <w:rPr>
                <w:b/>
                <w:bCs/>
                <w:sz w:val="20"/>
                <w:szCs w:val="20"/>
              </w:rPr>
              <w:t>Top</w:t>
            </w:r>
            <w:proofErr w:type="gramEnd"/>
            <w:r w:rsidRPr="00432DAF">
              <w:rPr>
                <w:b/>
                <w:bCs/>
                <w:sz w:val="20"/>
                <w:szCs w:val="20"/>
              </w:rPr>
              <w:t xml:space="preserve"> Up Restoration Plant</w:t>
            </w:r>
            <w:r w:rsidRPr="00432DAF">
              <w:rPr>
                <w:sz w:val="20"/>
                <w:szCs w:val="20"/>
              </w:rPr>
              <w:t>.</w:t>
            </w:r>
          </w:p>
          <w:p w14:paraId="3235C563" w14:textId="5CCBEE96" w:rsidR="00F81D7C" w:rsidRPr="002A73E9" w:rsidRDefault="00F81D7C" w:rsidP="00F81D7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0DEE1E6E">
        <w:trPr>
          <w:cantSplit/>
        </w:trPr>
        <w:tc>
          <w:tcPr>
            <w:tcW w:w="2884" w:type="dxa"/>
          </w:tcPr>
          <w:p w14:paraId="298F5400" w14:textId="77777777" w:rsidR="00F81D7C" w:rsidRPr="007E0B31" w:rsidRDefault="00F81D7C" w:rsidP="00F81D7C">
            <w:pPr>
              <w:pStyle w:val="Arial11Bold"/>
              <w:rPr>
                <w:rFonts w:cs="Arial"/>
              </w:rPr>
            </w:pPr>
            <w:r w:rsidRPr="007E0B31">
              <w:rPr>
                <w:rFonts w:cs="Arial"/>
              </w:rPr>
              <w:t>Local Safety Instructions</w:t>
            </w:r>
          </w:p>
        </w:tc>
        <w:tc>
          <w:tcPr>
            <w:tcW w:w="6634" w:type="dxa"/>
          </w:tcPr>
          <w:p w14:paraId="7A965991" w14:textId="52A45536" w:rsidR="00F81D7C" w:rsidRPr="007E0B31" w:rsidRDefault="00567A01" w:rsidP="00F81D7C">
            <w:pPr>
              <w:pStyle w:val="TableArial11"/>
              <w:rPr>
                <w:rFonts w:cs="Arial"/>
              </w:rPr>
            </w:pPr>
            <w:r w:rsidRPr="00567A01">
              <w:rPr>
                <w:rFonts w:cs="Arial"/>
              </w:rPr>
              <w:t xml:space="preserve">For safety co-ordination in England and Wales, instructions on each </w:t>
            </w:r>
            <w:r w:rsidRPr="00567A01">
              <w:rPr>
                <w:rFonts w:cs="Arial"/>
                <w:b/>
                <w:bCs/>
              </w:rPr>
              <w:t>User Site</w:t>
            </w:r>
            <w:r w:rsidRPr="00567A01">
              <w:rPr>
                <w:rFonts w:cs="Arial"/>
              </w:rPr>
              <w:t xml:space="preserve"> and </w:t>
            </w:r>
            <w:r w:rsidRPr="00567A01">
              <w:rPr>
                <w:rFonts w:cs="Arial"/>
                <w:b/>
                <w:bCs/>
              </w:rPr>
              <w:t>Transmission Site</w:t>
            </w:r>
            <w:r w:rsidRPr="00567A01">
              <w:rPr>
                <w:rFonts w:cs="Arial"/>
              </w:rPr>
              <w:t xml:space="preserve">, approved by </w:t>
            </w:r>
            <w:r w:rsidRPr="00567A01">
              <w:rPr>
                <w:rFonts w:cs="Arial"/>
                <w:b/>
                <w:bCs/>
              </w:rPr>
              <w:t>NGET’s</w:t>
            </w:r>
            <w:r w:rsidRPr="00411C8B">
              <w:rPr>
                <w:rFonts w:cs="Arial"/>
              </w:rPr>
              <w:t>,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w:t>
            </w:r>
            <w:r w:rsidRPr="00567A01">
              <w:rPr>
                <w:rFonts w:cs="Arial"/>
                <w:b/>
                <w:bCs/>
              </w:rPr>
              <w:t>User's</w:t>
            </w:r>
            <w:r w:rsidRPr="00567A01">
              <w:rPr>
                <w:rFonts w:cs="Arial"/>
              </w:rPr>
              <w:t xml:space="preserve"> relevant manager</w:t>
            </w:r>
            <w:r w:rsidRPr="00411C8B">
              <w:rPr>
                <w:rFonts w:cs="Arial"/>
              </w:rPr>
              <w:t xml:space="preserve"> as relevant for the </w:t>
            </w:r>
            <w:r w:rsidRPr="00411C8B">
              <w:rPr>
                <w:rFonts w:cs="Arial"/>
                <w:b/>
                <w:bCs/>
              </w:rPr>
              <w:t>User Site</w:t>
            </w:r>
            <w:r w:rsidRPr="00411C8B">
              <w:rPr>
                <w:rFonts w:cs="Arial"/>
              </w:rPr>
              <w:t xml:space="preserve"> location</w:t>
            </w:r>
            <w:r w:rsidRPr="00567A01">
              <w:rPr>
                <w:rFonts w:cs="Arial"/>
              </w:rPr>
              <w:t xml:space="preserve">, setting down the methods of achieving the objectives of </w:t>
            </w:r>
            <w:r w:rsidRPr="00567A01">
              <w:rPr>
                <w:rFonts w:cs="Arial"/>
                <w:b/>
                <w:bCs/>
              </w:rPr>
              <w:t>NGET's</w:t>
            </w:r>
            <w:r w:rsidRPr="00411C8B">
              <w:rPr>
                <w:rFonts w:cs="Arial"/>
              </w:rPr>
              <w:t xml:space="preserve"> or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the </w:t>
            </w:r>
            <w:r w:rsidRPr="00567A01">
              <w:rPr>
                <w:rFonts w:cs="Arial"/>
                <w:b/>
                <w:bCs/>
              </w:rPr>
              <w:t>User's</w:t>
            </w:r>
            <w:r w:rsidRPr="00567A01">
              <w:rPr>
                <w:rFonts w:cs="Arial"/>
              </w:rPr>
              <w:t xml:space="preserve"> </w:t>
            </w:r>
            <w:r w:rsidRPr="00567A01">
              <w:rPr>
                <w:rFonts w:cs="Arial"/>
                <w:b/>
                <w:bCs/>
              </w:rPr>
              <w:t>Safety Rules</w:t>
            </w:r>
            <w:r w:rsidRPr="00567A01">
              <w:rPr>
                <w:rFonts w:cs="Arial"/>
              </w:rPr>
              <w:t xml:space="preserve">, as the case may be, to ensure the safety of personnel carrying out work or testing on </w:t>
            </w:r>
            <w:r w:rsidRPr="00567A01">
              <w:rPr>
                <w:rFonts w:cs="Arial"/>
                <w:b/>
                <w:bCs/>
              </w:rPr>
              <w:t>Plant</w:t>
            </w:r>
            <w:r w:rsidRPr="00567A01">
              <w:rPr>
                <w:rFonts w:cs="Arial"/>
              </w:rPr>
              <w:t xml:space="preserve"> and/or </w:t>
            </w:r>
            <w:r w:rsidRPr="00567A01">
              <w:rPr>
                <w:rFonts w:cs="Arial"/>
                <w:b/>
                <w:bCs/>
              </w:rPr>
              <w:t>Apparatus</w:t>
            </w:r>
            <w:r w:rsidRPr="00567A01">
              <w:rPr>
                <w:rFonts w:cs="Arial"/>
              </w:rPr>
              <w:t xml:space="preserve"> on which their </w:t>
            </w:r>
            <w:r w:rsidRPr="00567A01">
              <w:rPr>
                <w:rFonts w:cs="Arial"/>
                <w:b/>
                <w:bCs/>
              </w:rPr>
              <w:t>Safety Rules</w:t>
            </w:r>
            <w:r w:rsidRPr="00567A01">
              <w:rPr>
                <w:rFonts w:cs="Arial"/>
              </w:rPr>
              <w:t xml:space="preserve"> apply and, in the case of a </w:t>
            </w:r>
            <w:r w:rsidRPr="00567A01">
              <w:rPr>
                <w:rFonts w:cs="Arial"/>
                <w:b/>
                <w:bCs/>
              </w:rPr>
              <w:t>User</w:t>
            </w:r>
            <w:r w:rsidRPr="00567A01">
              <w:rPr>
                <w:rFonts w:cs="Arial"/>
              </w:rPr>
              <w:t xml:space="preserve">, any other document(s) on a </w:t>
            </w:r>
            <w:r w:rsidRPr="00567A01">
              <w:rPr>
                <w:rFonts w:cs="Arial"/>
                <w:b/>
                <w:bCs/>
              </w:rPr>
              <w:t>User Site</w:t>
            </w:r>
            <w:r w:rsidRPr="00567A01">
              <w:rPr>
                <w:rFonts w:cs="Arial"/>
              </w:rPr>
              <w:t xml:space="preserve"> which contains rules with regard to maintaining or securing the isolating position of an </w:t>
            </w:r>
            <w:r w:rsidRPr="00567A01">
              <w:rPr>
                <w:rFonts w:cs="Arial"/>
                <w:b/>
                <w:bCs/>
              </w:rPr>
              <w:t>Isolating Device</w:t>
            </w:r>
            <w:r w:rsidRPr="00567A01">
              <w:rPr>
                <w:rFonts w:cs="Arial"/>
              </w:rPr>
              <w:t xml:space="preserve">, or maintaining a physical separation or maintaining or securing the position of an </w:t>
            </w:r>
            <w:r w:rsidRPr="00567A01">
              <w:rPr>
                <w:rFonts w:cs="Arial"/>
                <w:b/>
                <w:bCs/>
              </w:rPr>
              <w:t>Earthing Device</w:t>
            </w:r>
            <w:r w:rsidRPr="00567A01">
              <w:rPr>
                <w:rFonts w:cs="Arial"/>
              </w:rPr>
              <w:t>. </w:t>
            </w:r>
          </w:p>
        </w:tc>
      </w:tr>
      <w:tr w:rsidR="00F81D7C" w:rsidRPr="007E0B31" w14:paraId="77B1C1F3" w14:textId="77777777" w:rsidTr="0DEE1E6E">
        <w:trPr>
          <w:cantSplit/>
        </w:trPr>
        <w:tc>
          <w:tcPr>
            <w:tcW w:w="2884" w:type="dxa"/>
          </w:tcPr>
          <w:p w14:paraId="41E761FD" w14:textId="77777777" w:rsidR="00F81D7C" w:rsidRPr="007E0B31" w:rsidRDefault="00F81D7C" w:rsidP="00F81D7C">
            <w:pPr>
              <w:pStyle w:val="Arial11Bold"/>
              <w:rPr>
                <w:rFonts w:cs="Arial"/>
              </w:rPr>
            </w:pPr>
            <w:r w:rsidRPr="007E0B31">
              <w:rPr>
                <w:rFonts w:cs="Arial"/>
              </w:rPr>
              <w:t>Local Switching Procedure</w:t>
            </w:r>
          </w:p>
        </w:tc>
        <w:tc>
          <w:tcPr>
            <w:tcW w:w="6634" w:type="dxa"/>
          </w:tcPr>
          <w:p w14:paraId="64A70D2F" w14:textId="77777777" w:rsidR="00F81D7C" w:rsidRPr="007E0B31" w:rsidRDefault="00F81D7C" w:rsidP="00F81D7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0DEE1E6E">
        <w:trPr>
          <w:cantSplit/>
        </w:trPr>
        <w:tc>
          <w:tcPr>
            <w:tcW w:w="2884" w:type="dxa"/>
          </w:tcPr>
          <w:p w14:paraId="796A8D79" w14:textId="77777777" w:rsidR="00F81D7C" w:rsidRPr="007E0B31" w:rsidRDefault="00F81D7C" w:rsidP="00F81D7C">
            <w:pPr>
              <w:pStyle w:val="Arial11Bold"/>
              <w:rPr>
                <w:rFonts w:cs="Arial"/>
              </w:rPr>
            </w:pPr>
            <w:r w:rsidRPr="007E0B31">
              <w:rPr>
                <w:rFonts w:cs="Arial"/>
              </w:rPr>
              <w:lastRenderedPageBreak/>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0DEE1E6E">
        <w:trPr>
          <w:cantSplit/>
        </w:trPr>
        <w:tc>
          <w:tcPr>
            <w:tcW w:w="2884" w:type="dxa"/>
          </w:tcPr>
          <w:p w14:paraId="539D52FC" w14:textId="77777777" w:rsidR="00F81D7C" w:rsidRPr="007E0B31" w:rsidRDefault="00F81D7C" w:rsidP="00F81D7C">
            <w:pPr>
              <w:pStyle w:val="Arial11Bold"/>
              <w:rPr>
                <w:rFonts w:cs="Arial"/>
              </w:rPr>
            </w:pPr>
            <w:r w:rsidRPr="007E0B31">
              <w:rPr>
                <w:rFonts w:cs="Arial"/>
              </w:rPr>
              <w:t>Location</w:t>
            </w:r>
          </w:p>
        </w:tc>
        <w:tc>
          <w:tcPr>
            <w:tcW w:w="6634" w:type="dxa"/>
          </w:tcPr>
          <w:p w14:paraId="55856EBA" w14:textId="77777777" w:rsidR="00F81D7C" w:rsidRPr="007E0B31" w:rsidRDefault="00F81D7C" w:rsidP="00F81D7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0DEE1E6E">
        <w:trPr>
          <w:cantSplit/>
        </w:trPr>
        <w:tc>
          <w:tcPr>
            <w:tcW w:w="2884" w:type="dxa"/>
          </w:tcPr>
          <w:p w14:paraId="41B859E4" w14:textId="77777777" w:rsidR="00F81D7C" w:rsidRPr="007E0B31" w:rsidRDefault="00F81D7C" w:rsidP="00F81D7C">
            <w:pPr>
              <w:pStyle w:val="Arial11Bold"/>
              <w:rPr>
                <w:rFonts w:cs="Arial"/>
              </w:rPr>
            </w:pPr>
            <w:r w:rsidRPr="007E0B31">
              <w:rPr>
                <w:rFonts w:cs="Arial"/>
              </w:rPr>
              <w:t>Locked</w:t>
            </w:r>
          </w:p>
        </w:tc>
        <w:tc>
          <w:tcPr>
            <w:tcW w:w="6634" w:type="dxa"/>
          </w:tcPr>
          <w:p w14:paraId="585D4C7B" w14:textId="77777777" w:rsidR="00F81D7C" w:rsidRPr="007E0B31" w:rsidRDefault="00F81D7C" w:rsidP="00F81D7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0DEE1E6E">
        <w:trPr>
          <w:cantSplit/>
        </w:trPr>
        <w:tc>
          <w:tcPr>
            <w:tcW w:w="2884" w:type="dxa"/>
          </w:tcPr>
          <w:p w14:paraId="0F7F6662" w14:textId="77777777" w:rsidR="00F81D7C" w:rsidRPr="007E0B31" w:rsidRDefault="00F81D7C" w:rsidP="00F81D7C">
            <w:pPr>
              <w:pStyle w:val="Arial11Bold"/>
              <w:rPr>
                <w:rFonts w:cs="Arial"/>
              </w:rPr>
            </w:pPr>
            <w:r w:rsidRPr="007E0B31">
              <w:rPr>
                <w:rFonts w:cs="Arial"/>
              </w:rPr>
              <w:t>Locking</w:t>
            </w:r>
          </w:p>
        </w:tc>
        <w:tc>
          <w:tcPr>
            <w:tcW w:w="6634" w:type="dxa"/>
          </w:tcPr>
          <w:p w14:paraId="25877041" w14:textId="77777777" w:rsidR="00F81D7C" w:rsidRPr="007E0B31" w:rsidRDefault="00F81D7C" w:rsidP="00F81D7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1D0F41" w:rsidRPr="007E0B31" w14:paraId="0E3308A0" w14:textId="77777777" w:rsidTr="0DEE1E6E">
        <w:trPr>
          <w:cantSplit/>
        </w:trPr>
        <w:tc>
          <w:tcPr>
            <w:tcW w:w="2884" w:type="dxa"/>
          </w:tcPr>
          <w:p w14:paraId="254CF53B" w14:textId="34520FA7" w:rsidR="001D0F41" w:rsidRPr="007E0B31" w:rsidRDefault="001D0F41" w:rsidP="001D0F41">
            <w:pPr>
              <w:pStyle w:val="Arial11Bold"/>
              <w:rPr>
                <w:rFonts w:cs="Arial"/>
              </w:rPr>
            </w:pPr>
            <w:r w:rsidRPr="00513343">
              <w:t>London Court of International Arbitration</w:t>
            </w:r>
          </w:p>
        </w:tc>
        <w:tc>
          <w:tcPr>
            <w:tcW w:w="6634" w:type="dxa"/>
          </w:tcPr>
          <w:p w14:paraId="1468A949" w14:textId="66EC3550" w:rsidR="001D0F41" w:rsidRPr="007E0B31" w:rsidRDefault="00AA1E5A" w:rsidP="001D0F41">
            <w:pPr>
              <w:pStyle w:val="TableArial11"/>
              <w:rPr>
                <w:rFonts w:cs="Arial"/>
              </w:rPr>
            </w:pPr>
            <w:r w:rsidRPr="00AA1E5A">
              <w:rPr>
                <w:rFonts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F81D7C" w:rsidRPr="007E0B31" w14:paraId="05FD6AF9" w14:textId="77777777" w:rsidTr="0DEE1E6E">
        <w:trPr>
          <w:cantSplit/>
        </w:trPr>
        <w:tc>
          <w:tcPr>
            <w:tcW w:w="2884" w:type="dxa"/>
          </w:tcPr>
          <w:p w14:paraId="508D8CC7" w14:textId="77777777" w:rsidR="00F81D7C" w:rsidRPr="007E0B31" w:rsidRDefault="00F81D7C" w:rsidP="00F81D7C">
            <w:pPr>
              <w:pStyle w:val="Arial11Bold"/>
              <w:rPr>
                <w:rFonts w:cs="Arial"/>
              </w:rPr>
            </w:pPr>
            <w:r w:rsidRPr="007E0B31">
              <w:rPr>
                <w:rFonts w:cs="Arial"/>
              </w:rPr>
              <w:t>Low Frequency Relay</w:t>
            </w:r>
          </w:p>
        </w:tc>
        <w:tc>
          <w:tcPr>
            <w:tcW w:w="6634" w:type="dxa"/>
          </w:tcPr>
          <w:p w14:paraId="615E9EC2" w14:textId="77777777" w:rsidR="00F81D7C" w:rsidRPr="007E0B31" w:rsidRDefault="00F81D7C" w:rsidP="00F81D7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0DEE1E6E">
        <w:trPr>
          <w:cantSplit/>
        </w:trPr>
        <w:tc>
          <w:tcPr>
            <w:tcW w:w="2884" w:type="dxa"/>
          </w:tcPr>
          <w:p w14:paraId="65FD748C" w14:textId="77777777" w:rsidR="00F81D7C" w:rsidRPr="007E0B31" w:rsidRDefault="00F81D7C" w:rsidP="00F81D7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F81D7C" w:rsidRPr="007E0B31" w:rsidRDefault="00F81D7C" w:rsidP="00F81D7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F81D7C" w:rsidRPr="007E0B31" w14:paraId="1231D50D" w14:textId="77777777" w:rsidTr="0DEE1E6E">
        <w:trPr>
          <w:cantSplit/>
        </w:trPr>
        <w:tc>
          <w:tcPr>
            <w:tcW w:w="2884" w:type="dxa"/>
          </w:tcPr>
          <w:p w14:paraId="7F97E239" w14:textId="77777777" w:rsidR="00F81D7C" w:rsidRPr="007E0B31" w:rsidRDefault="00F81D7C" w:rsidP="00F81D7C">
            <w:pPr>
              <w:pStyle w:val="Arial11Bold"/>
              <w:rPr>
                <w:rFonts w:cs="Arial"/>
              </w:rPr>
            </w:pPr>
            <w:r w:rsidRPr="007E0B31">
              <w:rPr>
                <w:rFonts w:cs="Arial"/>
              </w:rPr>
              <w:t>LV Side of the Offshore Platform</w:t>
            </w:r>
          </w:p>
        </w:tc>
        <w:tc>
          <w:tcPr>
            <w:tcW w:w="6634" w:type="dxa"/>
          </w:tcPr>
          <w:p w14:paraId="00CEA237" w14:textId="77777777" w:rsidR="00F81D7C" w:rsidRPr="007E0B31" w:rsidRDefault="00F81D7C" w:rsidP="00F81D7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0DEE1E6E">
        <w:trPr>
          <w:cantSplit/>
        </w:trPr>
        <w:tc>
          <w:tcPr>
            <w:tcW w:w="2884" w:type="dxa"/>
          </w:tcPr>
          <w:p w14:paraId="149BA9AB" w14:textId="77777777" w:rsidR="00F81D7C" w:rsidRPr="007E0B31" w:rsidRDefault="00F81D7C" w:rsidP="00F81D7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F81D7C">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F81D7C">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0DEE1E6E">
        <w:trPr>
          <w:cantSplit/>
        </w:trPr>
        <w:tc>
          <w:tcPr>
            <w:tcW w:w="2884" w:type="dxa"/>
          </w:tcPr>
          <w:p w14:paraId="0A0A0725" w14:textId="77777777" w:rsidR="00F81D7C" w:rsidRPr="007E0B31" w:rsidRDefault="00F81D7C" w:rsidP="00F81D7C">
            <w:pPr>
              <w:pStyle w:val="Arial11Bold"/>
              <w:rPr>
                <w:rFonts w:cs="Arial"/>
              </w:rPr>
            </w:pPr>
            <w:r w:rsidRPr="007E0B31">
              <w:rPr>
                <w:rFonts w:cs="Arial"/>
              </w:rPr>
              <w:t>Main Protection</w:t>
            </w:r>
          </w:p>
        </w:tc>
        <w:tc>
          <w:tcPr>
            <w:tcW w:w="6634" w:type="dxa"/>
          </w:tcPr>
          <w:p w14:paraId="3DC0D468"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0DEE1E6E">
        <w:trPr>
          <w:cantSplit/>
        </w:trPr>
        <w:tc>
          <w:tcPr>
            <w:tcW w:w="2884" w:type="dxa"/>
          </w:tcPr>
          <w:p w14:paraId="331C7E14" w14:textId="380252E6" w:rsidR="00F81D7C" w:rsidRPr="007E0B31" w:rsidRDefault="00F81D7C" w:rsidP="00F81D7C">
            <w:pPr>
              <w:pStyle w:val="Arial11Bold"/>
              <w:rPr>
                <w:rFonts w:cs="Arial"/>
              </w:rPr>
            </w:pPr>
            <w:bookmarkStart w:id="36" w:name="_DV_C39"/>
            <w:r w:rsidRPr="007E0B31">
              <w:rPr>
                <w:rFonts w:cs="Arial"/>
              </w:rPr>
              <w:t>Manufacturer’s Data &amp; Performance Report</w:t>
            </w:r>
            <w:bookmarkEnd w:id="36"/>
          </w:p>
        </w:tc>
        <w:tc>
          <w:tcPr>
            <w:tcW w:w="6634" w:type="dxa"/>
          </w:tcPr>
          <w:p w14:paraId="671DA193" w14:textId="02EFD935" w:rsidR="00F81D7C" w:rsidRPr="007E0B31" w:rsidRDefault="00F81D7C" w:rsidP="00F81D7C">
            <w:pPr>
              <w:pStyle w:val="TableArial11"/>
              <w:rPr>
                <w:rFonts w:cs="Arial"/>
              </w:rPr>
            </w:pPr>
            <w:bookmarkStart w:id="37"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37"/>
          </w:p>
        </w:tc>
      </w:tr>
      <w:tr w:rsidR="00F81D7C" w:rsidRPr="007E0B31" w14:paraId="0E2893AA" w14:textId="77777777" w:rsidTr="0DEE1E6E">
        <w:trPr>
          <w:cantSplit/>
        </w:trPr>
        <w:tc>
          <w:tcPr>
            <w:tcW w:w="2884" w:type="dxa"/>
          </w:tcPr>
          <w:p w14:paraId="1DC60E78" w14:textId="77777777" w:rsidR="00F81D7C" w:rsidRPr="007E0B31" w:rsidRDefault="00F81D7C" w:rsidP="00F81D7C">
            <w:pPr>
              <w:pStyle w:val="Arial11Bold"/>
              <w:rPr>
                <w:rFonts w:cs="Arial"/>
              </w:rPr>
            </w:pPr>
            <w:r w:rsidRPr="007E0B31">
              <w:rPr>
                <w:rStyle w:val="DeltaViewInsertion"/>
                <w:rFonts w:cs="Arial"/>
                <w:color w:val="auto"/>
                <w:u w:val="none"/>
              </w:rPr>
              <w:lastRenderedPageBreak/>
              <w:t>Manufacturer’s Test Certificates</w:t>
            </w:r>
          </w:p>
        </w:tc>
        <w:tc>
          <w:tcPr>
            <w:tcW w:w="6634" w:type="dxa"/>
          </w:tcPr>
          <w:p w14:paraId="5225C5F8" w14:textId="62624DB0" w:rsidR="00F81D7C" w:rsidRPr="007E0B31" w:rsidRDefault="00F81D7C" w:rsidP="00F81D7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0DEE1E6E">
        <w:trPr>
          <w:cantSplit/>
        </w:trPr>
        <w:tc>
          <w:tcPr>
            <w:tcW w:w="2884" w:type="dxa"/>
          </w:tcPr>
          <w:p w14:paraId="45B588B2" w14:textId="77777777" w:rsidR="00F81D7C" w:rsidRPr="007E0B31" w:rsidRDefault="00F81D7C" w:rsidP="00F81D7C">
            <w:pPr>
              <w:pStyle w:val="Arial11Bold"/>
              <w:rPr>
                <w:rFonts w:cs="Arial"/>
              </w:rPr>
            </w:pPr>
            <w:r w:rsidRPr="007E0B31">
              <w:rPr>
                <w:rFonts w:cs="Arial"/>
              </w:rPr>
              <w:t>Market Operation Data Interface System (MODIS)</w:t>
            </w:r>
          </w:p>
        </w:tc>
        <w:tc>
          <w:tcPr>
            <w:tcW w:w="6634" w:type="dxa"/>
          </w:tcPr>
          <w:p w14:paraId="6049E762" w14:textId="5373A31D" w:rsidR="00F81D7C" w:rsidRPr="007E0B31" w:rsidRDefault="00F81D7C" w:rsidP="00F81D7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0DEE1E6E">
        <w:trPr>
          <w:cantSplit/>
        </w:trPr>
        <w:tc>
          <w:tcPr>
            <w:tcW w:w="2884" w:type="dxa"/>
          </w:tcPr>
          <w:p w14:paraId="1013C18D" w14:textId="77777777" w:rsidR="00F81D7C" w:rsidRPr="007E0B31" w:rsidRDefault="00F81D7C" w:rsidP="00F81D7C">
            <w:pPr>
              <w:pStyle w:val="Arial11Bold"/>
              <w:rPr>
                <w:rFonts w:cs="Arial"/>
              </w:rPr>
            </w:pPr>
            <w:r w:rsidRPr="007E0B31">
              <w:rPr>
                <w:rFonts w:cs="Arial"/>
              </w:rPr>
              <w:t>Market Suspension Threshold</w:t>
            </w:r>
          </w:p>
        </w:tc>
        <w:tc>
          <w:tcPr>
            <w:tcW w:w="6634" w:type="dxa"/>
          </w:tcPr>
          <w:p w14:paraId="60F4E8DB" w14:textId="77777777" w:rsidR="00F81D7C" w:rsidRPr="007E0B31" w:rsidRDefault="00F81D7C" w:rsidP="00F81D7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0DEE1E6E">
        <w:trPr>
          <w:cantSplit/>
        </w:trPr>
        <w:tc>
          <w:tcPr>
            <w:tcW w:w="2884" w:type="dxa"/>
          </w:tcPr>
          <w:p w14:paraId="4BAFAA51" w14:textId="77777777" w:rsidR="00F81D7C" w:rsidRPr="007E0B31" w:rsidRDefault="00F81D7C" w:rsidP="00F81D7C">
            <w:pPr>
              <w:pStyle w:val="Arial11Bold"/>
              <w:rPr>
                <w:rFonts w:cs="Arial"/>
              </w:rPr>
            </w:pPr>
            <w:r w:rsidRPr="007E0B31">
              <w:rPr>
                <w:rFonts w:cs="Arial"/>
              </w:rPr>
              <w:t>Material Effect</w:t>
            </w:r>
          </w:p>
        </w:tc>
        <w:tc>
          <w:tcPr>
            <w:tcW w:w="6634" w:type="dxa"/>
          </w:tcPr>
          <w:p w14:paraId="2D25D42C" w14:textId="1645633C" w:rsidR="00F81D7C" w:rsidRPr="007E0B31" w:rsidRDefault="00F81D7C" w:rsidP="00F81D7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F81D7C" w:rsidRPr="007E0B31" w14:paraId="4FE4892A" w14:textId="77777777" w:rsidTr="0DEE1E6E">
        <w:trPr>
          <w:cantSplit/>
        </w:trPr>
        <w:tc>
          <w:tcPr>
            <w:tcW w:w="2884" w:type="dxa"/>
          </w:tcPr>
          <w:p w14:paraId="5D2654C2" w14:textId="77777777" w:rsidR="00F81D7C" w:rsidRPr="007E0B31" w:rsidRDefault="00F81D7C" w:rsidP="00F81D7C">
            <w:pPr>
              <w:pStyle w:val="Arial11Bold"/>
              <w:rPr>
                <w:rFonts w:cs="Arial"/>
              </w:rPr>
            </w:pPr>
            <w:r w:rsidRPr="007E0B31">
              <w:rPr>
                <w:rFonts w:cs="Arial"/>
              </w:rPr>
              <w:t>Materially Affected Party</w:t>
            </w:r>
          </w:p>
        </w:tc>
        <w:tc>
          <w:tcPr>
            <w:tcW w:w="6634" w:type="dxa"/>
          </w:tcPr>
          <w:p w14:paraId="228E8081" w14:textId="77777777" w:rsidR="00F81D7C" w:rsidRPr="007E0B31" w:rsidRDefault="00F81D7C" w:rsidP="00F81D7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F81D7C" w:rsidRPr="007E0B31" w14:paraId="21849F19" w14:textId="77777777" w:rsidTr="0DEE1E6E">
        <w:trPr>
          <w:cantSplit/>
        </w:trPr>
        <w:tc>
          <w:tcPr>
            <w:tcW w:w="2884" w:type="dxa"/>
          </w:tcPr>
          <w:p w14:paraId="3DA54DDA" w14:textId="1AE4917A" w:rsidR="00F81D7C" w:rsidRPr="007E0B31" w:rsidRDefault="00F81D7C" w:rsidP="00F81D7C">
            <w:pPr>
              <w:pStyle w:val="Arial11Bold"/>
              <w:rPr>
                <w:rFonts w:cs="Arial"/>
              </w:rPr>
            </w:pPr>
            <w:r w:rsidRPr="005C20E3">
              <w:rPr>
                <w:color w:val="000000" w:themeColor="text1"/>
              </w:rPr>
              <w:t>Maximum Export Capability</w:t>
            </w:r>
          </w:p>
        </w:tc>
        <w:tc>
          <w:tcPr>
            <w:tcW w:w="6634" w:type="dxa"/>
          </w:tcPr>
          <w:p w14:paraId="09A88861" w14:textId="6FF8BD00"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8244F89" w14:textId="77777777" w:rsidTr="0DEE1E6E">
        <w:trPr>
          <w:cantSplit/>
        </w:trPr>
        <w:tc>
          <w:tcPr>
            <w:tcW w:w="2884" w:type="dxa"/>
          </w:tcPr>
          <w:p w14:paraId="0D6EE1DC" w14:textId="77777777" w:rsidR="00F81D7C" w:rsidRPr="007E0B31" w:rsidRDefault="00F81D7C" w:rsidP="00F81D7C">
            <w:pPr>
              <w:pStyle w:val="Arial11Bold"/>
              <w:rPr>
                <w:rFonts w:cs="Arial"/>
                <w:highlight w:val="green"/>
              </w:rPr>
            </w:pPr>
            <w:r w:rsidRPr="007E0B31">
              <w:rPr>
                <w:rFonts w:cs="Arial"/>
              </w:rPr>
              <w:t>Maximum Export Capacity</w:t>
            </w:r>
          </w:p>
        </w:tc>
        <w:tc>
          <w:tcPr>
            <w:tcW w:w="6634" w:type="dxa"/>
          </w:tcPr>
          <w:p w14:paraId="71DB60FA" w14:textId="77777777" w:rsidR="00F81D7C" w:rsidRPr="007E0B31" w:rsidRDefault="00F81D7C" w:rsidP="00F81D7C">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F81D7C" w:rsidRPr="007E0B31" w14:paraId="0948B47C" w14:textId="77777777" w:rsidTr="0DEE1E6E">
        <w:trPr>
          <w:cantSplit/>
        </w:trPr>
        <w:tc>
          <w:tcPr>
            <w:tcW w:w="2884" w:type="dxa"/>
          </w:tcPr>
          <w:p w14:paraId="740BDFDB" w14:textId="77777777" w:rsidR="00F81D7C" w:rsidRPr="007E0B31" w:rsidRDefault="00F81D7C" w:rsidP="00F81D7C">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F81D7C" w:rsidRPr="007E0B31" w14:paraId="37163BB3" w14:textId="77777777" w:rsidTr="0DEE1E6E">
        <w:trPr>
          <w:cantSplit/>
        </w:trPr>
        <w:tc>
          <w:tcPr>
            <w:tcW w:w="2884" w:type="dxa"/>
          </w:tcPr>
          <w:p w14:paraId="4540B3A4" w14:textId="77777777" w:rsidR="00F81D7C" w:rsidRPr="007E0B31" w:rsidRDefault="00F81D7C" w:rsidP="00F81D7C">
            <w:pPr>
              <w:pStyle w:val="Arial11Bold"/>
              <w:rPr>
                <w:rFonts w:cs="Arial"/>
              </w:rPr>
            </w:pPr>
            <w:r w:rsidRPr="007E0B31">
              <w:rPr>
                <w:rFonts w:cs="Arial"/>
              </w:rPr>
              <w:t>Maximum Generation Service or MGS</w:t>
            </w:r>
          </w:p>
        </w:tc>
        <w:tc>
          <w:tcPr>
            <w:tcW w:w="6634" w:type="dxa"/>
          </w:tcPr>
          <w:p w14:paraId="5E387610" w14:textId="7EFCA426" w:rsidR="00F81D7C" w:rsidRPr="007E0B31" w:rsidRDefault="00F81D7C" w:rsidP="00F81D7C">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F81D7C" w:rsidRPr="007E0B31" w14:paraId="1FF4E953" w14:textId="77777777" w:rsidTr="0DEE1E6E">
        <w:trPr>
          <w:cantSplit/>
        </w:trPr>
        <w:tc>
          <w:tcPr>
            <w:tcW w:w="2884" w:type="dxa"/>
          </w:tcPr>
          <w:p w14:paraId="6AFD0D7A" w14:textId="77777777" w:rsidR="00F81D7C" w:rsidRPr="007E0B31" w:rsidRDefault="00F81D7C" w:rsidP="00F81D7C">
            <w:pPr>
              <w:pStyle w:val="Arial11Bold"/>
              <w:rPr>
                <w:rFonts w:cs="Arial"/>
              </w:rPr>
            </w:pPr>
            <w:r w:rsidRPr="007E0B31">
              <w:rPr>
                <w:rFonts w:cs="Arial"/>
              </w:rPr>
              <w:t>Maximum Generation Service Agreement</w:t>
            </w:r>
          </w:p>
        </w:tc>
        <w:tc>
          <w:tcPr>
            <w:tcW w:w="6634" w:type="dxa"/>
          </w:tcPr>
          <w:p w14:paraId="08FAFE28" w14:textId="4B8999EC" w:rsidR="00F81D7C" w:rsidRPr="007E0B31" w:rsidRDefault="00F81D7C" w:rsidP="00F81D7C">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F81D7C" w:rsidRPr="007E0B31" w14:paraId="52F03BE5" w14:textId="77777777" w:rsidTr="0DEE1E6E">
        <w:trPr>
          <w:cantSplit/>
        </w:trPr>
        <w:tc>
          <w:tcPr>
            <w:tcW w:w="2884" w:type="dxa"/>
          </w:tcPr>
          <w:p w14:paraId="11A7CFC0" w14:textId="77777777" w:rsidR="00F81D7C" w:rsidRPr="007E0B31" w:rsidRDefault="00F81D7C" w:rsidP="00F81D7C">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F81D7C" w:rsidRPr="007E0B31" w14:paraId="11D155E9" w14:textId="77777777" w:rsidTr="0DEE1E6E">
        <w:trPr>
          <w:cantSplit/>
        </w:trPr>
        <w:tc>
          <w:tcPr>
            <w:tcW w:w="2884" w:type="dxa"/>
          </w:tcPr>
          <w:p w14:paraId="62C8C8BB" w14:textId="217F8DC3" w:rsidR="00F81D7C" w:rsidRPr="007E0B31" w:rsidRDefault="00F81D7C" w:rsidP="00F81D7C">
            <w:pPr>
              <w:pStyle w:val="Arial11Bold"/>
              <w:rPr>
                <w:rFonts w:cs="Arial"/>
              </w:rPr>
            </w:pPr>
            <w:r w:rsidRPr="005C20E3">
              <w:rPr>
                <w:color w:val="000000" w:themeColor="text1"/>
              </w:rPr>
              <w:lastRenderedPageBreak/>
              <w:t>Maximum Import Capability</w:t>
            </w:r>
          </w:p>
        </w:tc>
        <w:tc>
          <w:tcPr>
            <w:tcW w:w="6634" w:type="dxa"/>
          </w:tcPr>
          <w:p w14:paraId="4BC9A525" w14:textId="34778CF5"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967C22C" w14:textId="77777777" w:rsidTr="0DEE1E6E">
        <w:trPr>
          <w:cantSplit/>
        </w:trPr>
        <w:tc>
          <w:tcPr>
            <w:tcW w:w="2884" w:type="dxa"/>
          </w:tcPr>
          <w:p w14:paraId="6536B201" w14:textId="77777777" w:rsidR="00F81D7C" w:rsidRPr="007E0B31" w:rsidRDefault="00F81D7C" w:rsidP="00F81D7C">
            <w:pPr>
              <w:pStyle w:val="Arial11Bold"/>
              <w:rPr>
                <w:rFonts w:cs="Arial"/>
                <w:highlight w:val="green"/>
              </w:rPr>
            </w:pPr>
            <w:r w:rsidRPr="007E0B31">
              <w:rPr>
                <w:rFonts w:cs="Arial"/>
              </w:rPr>
              <w:t>Maximum Import Capacity</w:t>
            </w:r>
          </w:p>
        </w:tc>
        <w:tc>
          <w:tcPr>
            <w:tcW w:w="6634" w:type="dxa"/>
          </w:tcPr>
          <w:p w14:paraId="7E57CD31" w14:textId="77777777"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F81D7C" w:rsidRPr="007E0B31" w14:paraId="03CA429B" w14:textId="77777777" w:rsidTr="0DEE1E6E">
        <w:trPr>
          <w:cantSplit/>
        </w:trPr>
        <w:tc>
          <w:tcPr>
            <w:tcW w:w="2884" w:type="dxa"/>
          </w:tcPr>
          <w:p w14:paraId="2ED59A0E" w14:textId="77777777" w:rsidR="00F81D7C" w:rsidRPr="007E0B31" w:rsidRDefault="00F81D7C" w:rsidP="00F81D7C">
            <w:pPr>
              <w:pStyle w:val="Arial11Bold"/>
              <w:rPr>
                <w:rFonts w:cs="Arial"/>
              </w:rPr>
            </w:pPr>
            <w:r w:rsidRPr="00373816">
              <w:t xml:space="preserve">Maximum Import Power </w:t>
            </w:r>
          </w:p>
        </w:tc>
        <w:tc>
          <w:tcPr>
            <w:tcW w:w="6634" w:type="dxa"/>
          </w:tcPr>
          <w:p w14:paraId="5383D68A" w14:textId="77777777" w:rsidR="00F81D7C" w:rsidRPr="007E0B31" w:rsidRDefault="00F81D7C" w:rsidP="00F81D7C">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F81D7C" w:rsidRPr="007E0B31" w14:paraId="3B0FB9D5" w14:textId="77777777" w:rsidTr="0DEE1E6E">
        <w:trPr>
          <w:cantSplit/>
        </w:trPr>
        <w:tc>
          <w:tcPr>
            <w:tcW w:w="2884" w:type="dxa"/>
          </w:tcPr>
          <w:p w14:paraId="6C90BEB7" w14:textId="77777777" w:rsidR="00F81D7C" w:rsidRPr="007E0B31" w:rsidRDefault="00F81D7C" w:rsidP="00F81D7C">
            <w:pPr>
              <w:pStyle w:val="Arial11Bold"/>
              <w:rPr>
                <w:rFonts w:cs="Arial"/>
              </w:rPr>
            </w:pPr>
            <w:r w:rsidRPr="007E0B31">
              <w:rPr>
                <w:rFonts w:cs="Arial"/>
              </w:rPr>
              <w:t>Medium Power Station</w:t>
            </w:r>
          </w:p>
        </w:tc>
        <w:tc>
          <w:tcPr>
            <w:tcW w:w="6634" w:type="dxa"/>
          </w:tcPr>
          <w:p w14:paraId="07F15D2F"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r w:rsidRPr="007E0B31">
              <w:rPr>
                <w:rFonts w:cs="Arial"/>
              </w:rPr>
              <w:t xml:space="preserve"> </w:t>
            </w:r>
          </w:p>
          <w:p w14:paraId="2EB314A8" w14:textId="77777777" w:rsidR="00F81D7C" w:rsidRPr="007E0B31" w:rsidRDefault="00F81D7C" w:rsidP="00F81D7C">
            <w:pPr>
              <w:pStyle w:val="TableArial11"/>
              <w:ind w:left="567" w:hanging="567"/>
              <w:rPr>
                <w:rFonts w:cs="Arial"/>
              </w:rPr>
            </w:pPr>
            <w:r w:rsidRPr="007E0B31">
              <w:rPr>
                <w:rFonts w:cs="Arial"/>
              </w:rPr>
              <w:t>or,</w:t>
            </w:r>
          </w:p>
          <w:p w14:paraId="272C46D3" w14:textId="1BE214D3"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 xml:space="preserve">’s Transmission </w:t>
            </w:r>
            <w:proofErr w:type="gramStart"/>
            <w:r w:rsidRPr="007E0B31">
              <w:rPr>
                <w:rFonts w:cs="Arial"/>
                <w:b/>
              </w:rPr>
              <w:t>System</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F81D7C" w:rsidRPr="007E0B31" w:rsidRDefault="00F81D7C" w:rsidP="00F81D7C">
            <w:pPr>
              <w:pStyle w:val="TableArial11"/>
              <w:ind w:left="567" w:hanging="567"/>
              <w:rPr>
                <w:rFonts w:cs="Arial"/>
              </w:rPr>
            </w:pPr>
            <w:r w:rsidRPr="007E0B31">
              <w:rPr>
                <w:rFonts w:cs="Arial"/>
              </w:rPr>
              <w:t>or,</w:t>
            </w:r>
          </w:p>
          <w:p w14:paraId="3F68A2DE" w14:textId="2934E072"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 xml:space="preserve">’s Transmission </w:t>
            </w:r>
            <w:proofErr w:type="gramStart"/>
            <w:r w:rsidRPr="007E0B31">
              <w:rPr>
                <w:rFonts w:cs="Arial"/>
                <w:b/>
              </w:rPr>
              <w:t>Area</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F81D7C" w:rsidRPr="007E0B31" w:rsidRDefault="00F81D7C" w:rsidP="00F81D7C">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0CDEA8DB" w14:textId="77777777" w:rsidTr="0DEE1E6E">
        <w:trPr>
          <w:cantSplit/>
        </w:trPr>
        <w:tc>
          <w:tcPr>
            <w:tcW w:w="2884" w:type="dxa"/>
          </w:tcPr>
          <w:p w14:paraId="6558EC81" w14:textId="77777777" w:rsidR="00F81D7C" w:rsidRPr="007E0B31" w:rsidRDefault="00F81D7C" w:rsidP="00F81D7C">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F81D7C" w:rsidRPr="007E0B31" w14:paraId="1172E6F9" w14:textId="77777777" w:rsidTr="0DEE1E6E">
        <w:trPr>
          <w:cantSplit/>
        </w:trPr>
        <w:tc>
          <w:tcPr>
            <w:tcW w:w="2884" w:type="dxa"/>
          </w:tcPr>
          <w:p w14:paraId="55008996" w14:textId="77777777" w:rsidR="00F81D7C" w:rsidRPr="007E0B31" w:rsidRDefault="00F81D7C" w:rsidP="00F81D7C">
            <w:pPr>
              <w:pStyle w:val="Arial11Bold"/>
              <w:rPr>
                <w:rFonts w:cs="Arial"/>
              </w:rPr>
            </w:pPr>
            <w:r w:rsidRPr="007E0B31">
              <w:rPr>
                <w:rFonts w:cs="Arial"/>
              </w:rPr>
              <w:t>Mills</w:t>
            </w:r>
          </w:p>
        </w:tc>
        <w:tc>
          <w:tcPr>
            <w:tcW w:w="6634" w:type="dxa"/>
          </w:tcPr>
          <w:p w14:paraId="10AB29E5" w14:textId="77777777" w:rsidR="00F81D7C" w:rsidRPr="007E0B31" w:rsidRDefault="00F81D7C" w:rsidP="00F81D7C">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F81D7C" w:rsidRPr="007E0B31" w14:paraId="192F1CA5" w14:textId="77777777" w:rsidTr="0DEE1E6E">
        <w:trPr>
          <w:cantSplit/>
        </w:trPr>
        <w:tc>
          <w:tcPr>
            <w:tcW w:w="2884" w:type="dxa"/>
          </w:tcPr>
          <w:p w14:paraId="00139B74" w14:textId="77777777" w:rsidR="00F81D7C" w:rsidRPr="007E0B31" w:rsidRDefault="00F81D7C" w:rsidP="00F81D7C">
            <w:pPr>
              <w:pStyle w:val="Arial11Bold"/>
              <w:rPr>
                <w:rFonts w:cs="Arial"/>
              </w:rPr>
            </w:pPr>
            <w:r w:rsidRPr="007E0B31">
              <w:rPr>
                <w:rFonts w:cs="Arial"/>
              </w:rPr>
              <w:t>Minimum Generation</w:t>
            </w:r>
          </w:p>
        </w:tc>
        <w:tc>
          <w:tcPr>
            <w:tcW w:w="6634" w:type="dxa"/>
          </w:tcPr>
          <w:p w14:paraId="0B3F5F13" w14:textId="0EA4BB3C" w:rsidR="00F81D7C" w:rsidRPr="007E0B31" w:rsidRDefault="00F81D7C" w:rsidP="00F81D7C">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xml:space="preserve">). For the avoidance of doubt, the output may go below this level </w:t>
            </w:r>
            <w:proofErr w:type="gramStart"/>
            <w:r w:rsidRPr="007E0B31">
              <w:rPr>
                <w:rFonts w:cs="Arial"/>
              </w:rPr>
              <w:t>as a result of</w:t>
            </w:r>
            <w:proofErr w:type="gramEnd"/>
            <w:r w:rsidRPr="007E0B31">
              <w:rPr>
                <w:rFonts w:cs="Arial"/>
              </w:rPr>
              <w:t xml:space="preserve"> operation in accordance with BC3.7.</w:t>
            </w:r>
          </w:p>
        </w:tc>
      </w:tr>
      <w:tr w:rsidR="00F81D7C" w:rsidRPr="007E0B31" w14:paraId="1A73A6F1" w14:textId="77777777" w:rsidTr="0DEE1E6E">
        <w:trPr>
          <w:cantSplit/>
        </w:trPr>
        <w:tc>
          <w:tcPr>
            <w:tcW w:w="2884" w:type="dxa"/>
          </w:tcPr>
          <w:p w14:paraId="3F6AA4AD" w14:textId="77777777" w:rsidR="00F81D7C" w:rsidRPr="007E0B31" w:rsidRDefault="00F81D7C" w:rsidP="00F81D7C">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F81D7C" w:rsidRPr="007E0B31" w:rsidRDefault="00F81D7C" w:rsidP="00F81D7C">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F81D7C" w:rsidRPr="007E0B31" w14:paraId="58E8AB98" w14:textId="77777777" w:rsidTr="0DEE1E6E">
        <w:trPr>
          <w:cantSplit/>
        </w:trPr>
        <w:tc>
          <w:tcPr>
            <w:tcW w:w="2884" w:type="dxa"/>
          </w:tcPr>
          <w:p w14:paraId="61D82D43" w14:textId="66177675" w:rsidR="00F81D7C" w:rsidRPr="007E0B31" w:rsidRDefault="00F81D7C" w:rsidP="00F81D7C">
            <w:pPr>
              <w:pStyle w:val="Arial11Bold"/>
              <w:rPr>
                <w:rFonts w:cs="Arial"/>
              </w:rPr>
            </w:pPr>
            <w:r w:rsidRPr="007E0B31">
              <w:rPr>
                <w:rFonts w:cs="Arial"/>
              </w:rPr>
              <w:lastRenderedPageBreak/>
              <w:t>Minimum Import Capacit</w:t>
            </w:r>
            <w:r w:rsidRPr="00A72ACD">
              <w:rPr>
                <w:rFonts w:cs="Arial"/>
              </w:rPr>
              <w:t>y</w:t>
            </w:r>
          </w:p>
        </w:tc>
        <w:tc>
          <w:tcPr>
            <w:tcW w:w="6634" w:type="dxa"/>
          </w:tcPr>
          <w:p w14:paraId="3D4D48A5" w14:textId="565FA500" w:rsidR="00F81D7C" w:rsidRPr="007E0B31" w:rsidRDefault="00F81D7C" w:rsidP="00F81D7C">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F81D7C" w:rsidRPr="007E0B31" w14:paraId="42E17AC9" w14:textId="77777777" w:rsidTr="0DEE1E6E">
        <w:trPr>
          <w:cantSplit/>
        </w:trPr>
        <w:tc>
          <w:tcPr>
            <w:tcW w:w="2884" w:type="dxa"/>
          </w:tcPr>
          <w:p w14:paraId="710BD543" w14:textId="77777777" w:rsidR="00F81D7C" w:rsidRPr="007E0B31" w:rsidRDefault="00F81D7C" w:rsidP="00F81D7C">
            <w:pPr>
              <w:pStyle w:val="Arial11Bold"/>
              <w:rPr>
                <w:rFonts w:cs="Arial"/>
              </w:rPr>
            </w:pPr>
            <w:r w:rsidRPr="007E0B31">
              <w:rPr>
                <w:rFonts w:cs="Arial"/>
              </w:rPr>
              <w:t>Minimum Regulating Level</w:t>
            </w:r>
          </w:p>
        </w:tc>
        <w:tc>
          <w:tcPr>
            <w:tcW w:w="6634" w:type="dxa"/>
          </w:tcPr>
          <w:p w14:paraId="6E014C85" w14:textId="69675277"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F81D7C" w:rsidRPr="007E0B31" w14:paraId="7A187781" w14:textId="77777777" w:rsidTr="0DEE1E6E">
        <w:trPr>
          <w:cantSplit/>
        </w:trPr>
        <w:tc>
          <w:tcPr>
            <w:tcW w:w="2884" w:type="dxa"/>
          </w:tcPr>
          <w:p w14:paraId="5F303D38" w14:textId="77777777" w:rsidR="00F81D7C" w:rsidRPr="007E0B31" w:rsidRDefault="00F81D7C" w:rsidP="00F81D7C">
            <w:pPr>
              <w:pStyle w:val="Arial11Bold"/>
              <w:rPr>
                <w:rFonts w:cs="Arial"/>
              </w:rPr>
            </w:pPr>
            <w:r w:rsidRPr="007E0B31">
              <w:rPr>
                <w:rFonts w:cs="Arial"/>
              </w:rPr>
              <w:t>Minimum Stable Operating Level</w:t>
            </w:r>
          </w:p>
        </w:tc>
        <w:tc>
          <w:tcPr>
            <w:tcW w:w="6634" w:type="dxa"/>
          </w:tcPr>
          <w:p w14:paraId="58A98321" w14:textId="5FFA4BA5"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6122C" w14:paraId="35870440" w14:textId="77777777" w:rsidTr="0DEE1E6E">
        <w:trPr>
          <w:cantSplit/>
          <w:trHeight w:val="300"/>
        </w:trPr>
        <w:tc>
          <w:tcPr>
            <w:tcW w:w="2884" w:type="dxa"/>
          </w:tcPr>
          <w:p w14:paraId="7BA7B8C0" w14:textId="7A279A7A" w:rsidR="1E6C4A0A" w:rsidRDefault="1E6C4A0A" w:rsidP="004E64E8">
            <w:pPr>
              <w:pStyle w:val="Arial11Bold"/>
              <w:rPr>
                <w:rFonts w:cs="Arial"/>
              </w:rPr>
            </w:pPr>
            <w:r w:rsidRPr="38E6A229">
              <w:rPr>
                <w:rFonts w:cs="Arial"/>
              </w:rPr>
              <w:t>Minister of the Crown</w:t>
            </w:r>
          </w:p>
        </w:tc>
        <w:tc>
          <w:tcPr>
            <w:tcW w:w="6634" w:type="dxa"/>
          </w:tcPr>
          <w:p w14:paraId="54AFA4C3" w14:textId="411CDF0D" w:rsidR="1E6C4A0A" w:rsidRDefault="1E6C4A0A" w:rsidP="004E64E8">
            <w:pPr>
              <w:pStyle w:val="TableArial11"/>
              <w:rPr>
                <w:rFonts w:cs="Arial"/>
                <w:b/>
                <w:bCs/>
              </w:rPr>
            </w:pPr>
            <w:r w:rsidRPr="38E6A229">
              <w:rPr>
                <w:rFonts w:cs="Arial"/>
              </w:rPr>
              <w:t xml:space="preserve">As defined in the </w:t>
            </w:r>
            <w:r w:rsidRPr="38E6A229">
              <w:rPr>
                <w:rFonts w:cs="Arial"/>
                <w:b/>
                <w:bCs/>
              </w:rPr>
              <w:t>ESO Licence.</w:t>
            </w:r>
          </w:p>
        </w:tc>
      </w:tr>
      <w:tr w:rsidR="00F81D7C" w:rsidRPr="007E0B31" w14:paraId="38E50172" w14:textId="77777777" w:rsidTr="0DEE1E6E">
        <w:trPr>
          <w:cantSplit/>
        </w:trPr>
        <w:tc>
          <w:tcPr>
            <w:tcW w:w="2884" w:type="dxa"/>
          </w:tcPr>
          <w:p w14:paraId="17AD8CFF" w14:textId="77777777" w:rsidR="00F81D7C" w:rsidRPr="007E0B31" w:rsidRDefault="00F81D7C" w:rsidP="00F81D7C">
            <w:pPr>
              <w:pStyle w:val="Arial11Bold"/>
              <w:rPr>
                <w:rFonts w:cs="Arial"/>
              </w:rPr>
            </w:pPr>
            <w:r w:rsidRPr="007E0B31">
              <w:rPr>
                <w:rFonts w:cs="Arial"/>
              </w:rPr>
              <w:t>Modification</w:t>
            </w:r>
          </w:p>
        </w:tc>
        <w:tc>
          <w:tcPr>
            <w:tcW w:w="6634" w:type="dxa"/>
          </w:tcPr>
          <w:p w14:paraId="7806D34C" w14:textId="2A977A01" w:rsidR="00F81D7C" w:rsidRPr="007E0B31" w:rsidRDefault="00F81D7C" w:rsidP="00F81D7C">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F81D7C" w:rsidRPr="007E0B31" w14:paraId="4CD29C19" w14:textId="77777777" w:rsidTr="0DEE1E6E">
        <w:trPr>
          <w:cantSplit/>
        </w:trPr>
        <w:tc>
          <w:tcPr>
            <w:tcW w:w="2884" w:type="dxa"/>
          </w:tcPr>
          <w:p w14:paraId="44754F8D" w14:textId="77777777" w:rsidR="00F81D7C" w:rsidRPr="007E0B31" w:rsidRDefault="00F81D7C" w:rsidP="00F81D7C">
            <w:pPr>
              <w:pStyle w:val="Arial11Bold"/>
              <w:rPr>
                <w:rFonts w:cs="Arial"/>
              </w:rPr>
            </w:pPr>
            <w:r w:rsidRPr="007E0B31">
              <w:rPr>
                <w:rFonts w:cs="Arial"/>
              </w:rPr>
              <w:t>Mothballed DC Connected Power Park Module</w:t>
            </w:r>
          </w:p>
        </w:tc>
        <w:tc>
          <w:tcPr>
            <w:tcW w:w="6634" w:type="dxa"/>
          </w:tcPr>
          <w:p w14:paraId="6379A598" w14:textId="77777777" w:rsidR="00F81D7C" w:rsidRPr="007E0B31" w:rsidRDefault="00F81D7C" w:rsidP="00F81D7C">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28B4C911" w14:textId="77777777" w:rsidTr="0DEE1E6E">
        <w:trPr>
          <w:cantSplit/>
        </w:trPr>
        <w:tc>
          <w:tcPr>
            <w:tcW w:w="2884" w:type="dxa"/>
          </w:tcPr>
          <w:p w14:paraId="46BB49CB" w14:textId="77777777" w:rsidR="00F81D7C" w:rsidRPr="007E0B31" w:rsidRDefault="00F81D7C" w:rsidP="00F81D7C">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F81D7C" w:rsidRPr="007E0B31" w:rsidRDefault="00F81D7C" w:rsidP="00F81D7C">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05B71069" w14:textId="77777777" w:rsidTr="0DEE1E6E">
        <w:trPr>
          <w:cantSplit/>
        </w:trPr>
        <w:tc>
          <w:tcPr>
            <w:tcW w:w="2884" w:type="dxa"/>
          </w:tcPr>
          <w:p w14:paraId="3A925164" w14:textId="77777777" w:rsidR="00F81D7C" w:rsidRPr="007E0B31" w:rsidRDefault="00F81D7C" w:rsidP="00F81D7C">
            <w:pPr>
              <w:pStyle w:val="Arial11Bold"/>
              <w:rPr>
                <w:rFonts w:cs="Arial"/>
              </w:rPr>
            </w:pPr>
            <w:r w:rsidRPr="007E0B31">
              <w:rPr>
                <w:rFonts w:cs="Arial"/>
              </w:rPr>
              <w:t>Mothballed HVDC System</w:t>
            </w:r>
          </w:p>
        </w:tc>
        <w:tc>
          <w:tcPr>
            <w:tcW w:w="6634" w:type="dxa"/>
          </w:tcPr>
          <w:p w14:paraId="1A49365B" w14:textId="77777777"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F81D7C" w:rsidRPr="007E0B31" w14:paraId="259A95B5" w14:textId="77777777" w:rsidTr="0DEE1E6E">
        <w:trPr>
          <w:cantSplit/>
        </w:trPr>
        <w:tc>
          <w:tcPr>
            <w:tcW w:w="2884" w:type="dxa"/>
          </w:tcPr>
          <w:p w14:paraId="5AFD4D55" w14:textId="77777777" w:rsidR="00F81D7C" w:rsidRPr="007E0B31" w:rsidRDefault="00F81D7C" w:rsidP="00F81D7C">
            <w:pPr>
              <w:pStyle w:val="Arial11Bold"/>
              <w:rPr>
                <w:rFonts w:cs="Arial"/>
              </w:rPr>
            </w:pPr>
            <w:r w:rsidRPr="007E0B31">
              <w:rPr>
                <w:rFonts w:cs="Arial"/>
              </w:rPr>
              <w:t xml:space="preserve">Mothballed HVDC Converter </w:t>
            </w:r>
          </w:p>
        </w:tc>
        <w:tc>
          <w:tcPr>
            <w:tcW w:w="6634" w:type="dxa"/>
          </w:tcPr>
          <w:p w14:paraId="428C90C4" w14:textId="633A5BA8"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F81D7C" w:rsidRPr="007E0B31" w14:paraId="72B47314" w14:textId="77777777" w:rsidTr="0DEE1E6E">
        <w:trPr>
          <w:cantSplit/>
        </w:trPr>
        <w:tc>
          <w:tcPr>
            <w:tcW w:w="2884" w:type="dxa"/>
          </w:tcPr>
          <w:p w14:paraId="366E06D0" w14:textId="77777777" w:rsidR="00F81D7C" w:rsidRPr="007E0B31" w:rsidRDefault="00F81D7C" w:rsidP="00F81D7C">
            <w:pPr>
              <w:pStyle w:val="Arial11Bold"/>
              <w:rPr>
                <w:rFonts w:cs="Arial"/>
              </w:rPr>
            </w:pPr>
            <w:r w:rsidRPr="007E0B31">
              <w:rPr>
                <w:rFonts w:cs="Arial"/>
              </w:rPr>
              <w:t>Mothballed Generating Unit</w:t>
            </w:r>
          </w:p>
        </w:tc>
        <w:tc>
          <w:tcPr>
            <w:tcW w:w="6634" w:type="dxa"/>
          </w:tcPr>
          <w:p w14:paraId="36082D09"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F81D7C" w:rsidRPr="007E0B31" w14:paraId="1EAD346D" w14:textId="77777777" w:rsidTr="0DEE1E6E">
        <w:trPr>
          <w:cantSplit/>
        </w:trPr>
        <w:tc>
          <w:tcPr>
            <w:tcW w:w="2884" w:type="dxa"/>
          </w:tcPr>
          <w:p w14:paraId="0FAFCB0B" w14:textId="77777777" w:rsidR="00F81D7C" w:rsidRPr="007E0B31" w:rsidRDefault="00F81D7C" w:rsidP="00F81D7C">
            <w:pPr>
              <w:pStyle w:val="Arial11Bold"/>
              <w:rPr>
                <w:rFonts w:cs="Arial"/>
              </w:rPr>
            </w:pPr>
            <w:r w:rsidRPr="007E0B31">
              <w:rPr>
                <w:rFonts w:cs="Arial"/>
              </w:rPr>
              <w:t>Mothballed Power Generating Module</w:t>
            </w:r>
          </w:p>
        </w:tc>
        <w:tc>
          <w:tcPr>
            <w:tcW w:w="6634" w:type="dxa"/>
          </w:tcPr>
          <w:p w14:paraId="660D1360"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16C4C365" w14:textId="77777777" w:rsidTr="0DEE1E6E">
        <w:trPr>
          <w:cantSplit/>
        </w:trPr>
        <w:tc>
          <w:tcPr>
            <w:tcW w:w="2884" w:type="dxa"/>
          </w:tcPr>
          <w:p w14:paraId="75C0F84F" w14:textId="77777777" w:rsidR="00F81D7C" w:rsidRPr="007E0B31" w:rsidRDefault="00F81D7C" w:rsidP="00F81D7C">
            <w:pPr>
              <w:pStyle w:val="Arial11Bold"/>
              <w:rPr>
                <w:rFonts w:cs="Arial"/>
              </w:rPr>
            </w:pPr>
            <w:r w:rsidRPr="007E0B31">
              <w:rPr>
                <w:rFonts w:cs="Arial"/>
              </w:rPr>
              <w:lastRenderedPageBreak/>
              <w:t>Mothballed Power Park Module</w:t>
            </w:r>
          </w:p>
        </w:tc>
        <w:tc>
          <w:tcPr>
            <w:tcW w:w="6634" w:type="dxa"/>
          </w:tcPr>
          <w:p w14:paraId="0702F02E"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70E6978F" w14:textId="77777777" w:rsidTr="0DEE1E6E">
        <w:trPr>
          <w:cantSplit/>
        </w:trPr>
        <w:tc>
          <w:tcPr>
            <w:tcW w:w="2884" w:type="dxa"/>
          </w:tcPr>
          <w:p w14:paraId="1588B364" w14:textId="77777777" w:rsidR="00F81D7C" w:rsidRPr="007E0B31" w:rsidRDefault="00F81D7C" w:rsidP="00F81D7C">
            <w:pPr>
              <w:pStyle w:val="Arial11Bold"/>
              <w:rPr>
                <w:rFonts w:cs="Arial"/>
              </w:rPr>
            </w:pPr>
            <w:r w:rsidRPr="007E0B31">
              <w:rPr>
                <w:rFonts w:cs="Arial"/>
              </w:rPr>
              <w:t>Multiple Point of Connection</w:t>
            </w:r>
          </w:p>
        </w:tc>
        <w:tc>
          <w:tcPr>
            <w:tcW w:w="6634" w:type="dxa"/>
          </w:tcPr>
          <w:p w14:paraId="3856B18F" w14:textId="77777777" w:rsidR="00F81D7C" w:rsidRPr="007E0B31" w:rsidRDefault="00F81D7C" w:rsidP="00F81D7C">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F81D7C" w:rsidRPr="007E0B31" w14:paraId="121449C6" w14:textId="77777777" w:rsidTr="0DEE1E6E">
        <w:trPr>
          <w:cantSplit/>
        </w:trPr>
        <w:tc>
          <w:tcPr>
            <w:tcW w:w="2884" w:type="dxa"/>
          </w:tcPr>
          <w:p w14:paraId="3F92EF01" w14:textId="472B5B92" w:rsidR="00F81D7C" w:rsidRPr="007E0B31" w:rsidRDefault="00F81D7C" w:rsidP="00F81D7C">
            <w:pPr>
              <w:pStyle w:val="Arial11Bold"/>
              <w:rPr>
                <w:rFonts w:cs="Arial"/>
              </w:rPr>
            </w:pPr>
            <w:r>
              <w:rPr>
                <w:rFonts w:cs="Arial"/>
              </w:rPr>
              <w:t>MSID</w:t>
            </w:r>
          </w:p>
        </w:tc>
        <w:tc>
          <w:tcPr>
            <w:tcW w:w="6634" w:type="dxa"/>
          </w:tcPr>
          <w:p w14:paraId="02E7CF9C" w14:textId="66BD8694" w:rsidR="00F81D7C" w:rsidRPr="007E0B31" w:rsidRDefault="00F81D7C" w:rsidP="00F81D7C">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F81D7C" w:rsidRPr="007E0B31" w14:paraId="270F25D3" w14:textId="77777777" w:rsidTr="0DEE1E6E">
        <w:trPr>
          <w:cantSplit/>
        </w:trPr>
        <w:tc>
          <w:tcPr>
            <w:tcW w:w="2884" w:type="dxa"/>
          </w:tcPr>
          <w:p w14:paraId="59513645" w14:textId="77777777" w:rsidR="00F81D7C" w:rsidRPr="007E0B31" w:rsidRDefault="00F81D7C" w:rsidP="00F81D7C">
            <w:pPr>
              <w:pStyle w:val="Arial11Bold"/>
              <w:rPr>
                <w:rFonts w:cs="Arial"/>
              </w:rPr>
            </w:pPr>
            <w:r w:rsidRPr="007E0B31">
              <w:rPr>
                <w:rFonts w:cs="Arial"/>
              </w:rPr>
              <w:t>National Demand</w:t>
            </w:r>
          </w:p>
        </w:tc>
        <w:tc>
          <w:tcPr>
            <w:tcW w:w="6634" w:type="dxa"/>
          </w:tcPr>
          <w:p w14:paraId="1B9BCF82"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F81D7C" w:rsidRPr="007E0B31" w:rsidRDefault="00F81D7C" w:rsidP="00F81D7C">
            <w:pPr>
              <w:pStyle w:val="TableArial11"/>
              <w:ind w:left="567" w:hanging="567"/>
              <w:rPr>
                <w:rFonts w:cs="Arial"/>
              </w:rPr>
            </w:pPr>
            <w:proofErr w:type="gramStart"/>
            <w:r w:rsidRPr="007E0B31">
              <w:rPr>
                <w:rFonts w:cs="Arial"/>
              </w:rPr>
              <w:t>minus:-</w:t>
            </w:r>
            <w:proofErr w:type="gramEnd"/>
          </w:p>
          <w:p w14:paraId="20CE4D0F" w14:textId="099874B8"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F81D7C" w:rsidRPr="007E0B31" w:rsidRDefault="00F81D7C" w:rsidP="00F81D7C">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F81D7C" w:rsidRPr="007E0B31" w14:paraId="004C280C" w14:textId="77777777" w:rsidTr="0DEE1E6E">
        <w:trPr>
          <w:cantSplit/>
        </w:trPr>
        <w:tc>
          <w:tcPr>
            <w:tcW w:w="2884" w:type="dxa"/>
          </w:tcPr>
          <w:p w14:paraId="0B2AD2B7" w14:textId="77777777" w:rsidR="00F81D7C" w:rsidRPr="007E0B31" w:rsidRDefault="00F81D7C" w:rsidP="00F81D7C">
            <w:pPr>
              <w:pStyle w:val="Arial11Bold"/>
              <w:rPr>
                <w:rFonts w:cs="Arial"/>
              </w:rPr>
            </w:pPr>
            <w:r w:rsidRPr="007E0B31">
              <w:rPr>
                <w:rFonts w:cs="Arial"/>
              </w:rPr>
              <w:t>National Electricity Transmission System</w:t>
            </w:r>
          </w:p>
        </w:tc>
        <w:tc>
          <w:tcPr>
            <w:tcW w:w="6634" w:type="dxa"/>
          </w:tcPr>
          <w:p w14:paraId="04E27FC4" w14:textId="77777777" w:rsidR="00F81D7C" w:rsidRPr="007E0B31" w:rsidRDefault="00F81D7C" w:rsidP="00F81D7C">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F81D7C" w:rsidRPr="007E0B31" w14:paraId="76C1171A" w14:textId="77777777" w:rsidTr="0DEE1E6E">
        <w:trPr>
          <w:cantSplit/>
        </w:trPr>
        <w:tc>
          <w:tcPr>
            <w:tcW w:w="2884" w:type="dxa"/>
          </w:tcPr>
          <w:p w14:paraId="04A8FD6D" w14:textId="77777777" w:rsidR="00F81D7C" w:rsidRPr="007E0B31" w:rsidRDefault="00F81D7C" w:rsidP="00F81D7C">
            <w:pPr>
              <w:pStyle w:val="Arial11Bold"/>
              <w:rPr>
                <w:rFonts w:cs="Arial"/>
              </w:rPr>
            </w:pPr>
            <w:r w:rsidRPr="007E0B31">
              <w:rPr>
                <w:rFonts w:cs="Arial"/>
              </w:rPr>
              <w:t>National Electricity Transmission System Demand</w:t>
            </w:r>
          </w:p>
        </w:tc>
        <w:tc>
          <w:tcPr>
            <w:tcW w:w="6634" w:type="dxa"/>
          </w:tcPr>
          <w:p w14:paraId="620EE064"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F81D7C" w:rsidRPr="007E0B31" w:rsidRDefault="00F81D7C" w:rsidP="00F81D7C">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F81D7C" w:rsidRPr="007E0B31" w:rsidRDefault="00F81D7C" w:rsidP="00F81D7C">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F81D7C" w:rsidRPr="007E0B31" w14:paraId="74597BE5" w14:textId="77777777" w:rsidTr="0DEE1E6E">
        <w:trPr>
          <w:cantSplit/>
        </w:trPr>
        <w:tc>
          <w:tcPr>
            <w:tcW w:w="2884" w:type="dxa"/>
          </w:tcPr>
          <w:p w14:paraId="68A046F0" w14:textId="77777777" w:rsidR="00F81D7C" w:rsidRPr="007E0B31" w:rsidRDefault="00F81D7C" w:rsidP="00F81D7C">
            <w:pPr>
              <w:pStyle w:val="Arial11Bold"/>
              <w:rPr>
                <w:rFonts w:cs="Arial"/>
              </w:rPr>
            </w:pPr>
            <w:r w:rsidRPr="007E0B31">
              <w:rPr>
                <w:rFonts w:cs="Arial"/>
              </w:rPr>
              <w:t xml:space="preserve">National Electricity Transmission System Losses </w:t>
            </w:r>
          </w:p>
        </w:tc>
        <w:tc>
          <w:tcPr>
            <w:tcW w:w="6634" w:type="dxa"/>
          </w:tcPr>
          <w:p w14:paraId="67CE6730" w14:textId="77777777" w:rsidR="00F81D7C" w:rsidRPr="007E0B31" w:rsidRDefault="00F81D7C" w:rsidP="00F81D7C">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F81D7C" w:rsidRPr="007E0B31" w14:paraId="48376211" w14:textId="77777777" w:rsidTr="0DEE1E6E">
        <w:trPr>
          <w:cantSplit/>
        </w:trPr>
        <w:tc>
          <w:tcPr>
            <w:tcW w:w="2884" w:type="dxa"/>
          </w:tcPr>
          <w:p w14:paraId="27F2E9C4" w14:textId="77777777" w:rsidR="00F81D7C" w:rsidRPr="007E0B31" w:rsidDel="00E0556C" w:rsidRDefault="00F81D7C" w:rsidP="00F81D7C">
            <w:pPr>
              <w:pStyle w:val="Arial11Bold"/>
              <w:rPr>
                <w:rFonts w:cs="Arial"/>
              </w:rPr>
            </w:pPr>
            <w:r w:rsidRPr="007E0B31">
              <w:rPr>
                <w:rFonts w:cs="Arial"/>
              </w:rPr>
              <w:t>National Electricity Transmission System Operator Area</w:t>
            </w:r>
          </w:p>
        </w:tc>
        <w:tc>
          <w:tcPr>
            <w:tcW w:w="6634" w:type="dxa"/>
          </w:tcPr>
          <w:p w14:paraId="2CFEDB7F" w14:textId="7B04A088" w:rsidR="00F81D7C" w:rsidRPr="007E0B31" w:rsidRDefault="00C01989">
            <w:pPr>
              <w:pStyle w:val="TableArial11"/>
              <w:rPr>
                <w:rFonts w:cs="Arial"/>
              </w:rPr>
            </w:pPr>
            <w:r>
              <w:rPr>
                <w:rFonts w:cs="Arial"/>
              </w:rPr>
              <w:t>M</w:t>
            </w:r>
            <w:r w:rsidR="3EB8F7DC" w:rsidRPr="38E6A229">
              <w:rPr>
                <w:rFonts w:cs="Arial"/>
              </w:rPr>
              <w:t xml:space="preserve">eans the area by that name as set out in the terms of the </w:t>
            </w:r>
            <w:r w:rsidR="3EB8F7DC" w:rsidRPr="38E6A229">
              <w:rPr>
                <w:rFonts w:cs="Arial"/>
                <w:b/>
                <w:bCs/>
              </w:rPr>
              <w:t>ESO Licence.</w:t>
            </w:r>
          </w:p>
        </w:tc>
      </w:tr>
      <w:tr w:rsidR="00F81D7C" w:rsidRPr="007E0B31" w14:paraId="55416822" w14:textId="77777777" w:rsidTr="0DEE1E6E">
        <w:trPr>
          <w:cantSplit/>
        </w:trPr>
        <w:tc>
          <w:tcPr>
            <w:tcW w:w="2884" w:type="dxa"/>
          </w:tcPr>
          <w:p w14:paraId="0FB9F23B" w14:textId="77777777" w:rsidR="00F81D7C" w:rsidRPr="007E0B31" w:rsidRDefault="00F81D7C" w:rsidP="00F81D7C">
            <w:pPr>
              <w:pStyle w:val="Arial11Bold"/>
              <w:rPr>
                <w:rFonts w:cs="Arial"/>
              </w:rPr>
            </w:pPr>
            <w:r w:rsidRPr="007E0B31">
              <w:rPr>
                <w:rFonts w:cs="Arial"/>
              </w:rPr>
              <w:t>National Electricity Transmission System Study Network Data File</w:t>
            </w:r>
          </w:p>
        </w:tc>
        <w:tc>
          <w:tcPr>
            <w:tcW w:w="6634" w:type="dxa"/>
          </w:tcPr>
          <w:p w14:paraId="6B8E82EB" w14:textId="1125D6F8" w:rsidR="00F81D7C" w:rsidRPr="007E0B31" w:rsidRDefault="00F81D7C" w:rsidP="00F81D7C">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F81D7C" w:rsidRPr="007E0B31" w14:paraId="59CB3966" w14:textId="77777777" w:rsidTr="0DEE1E6E">
        <w:trPr>
          <w:cantSplit/>
        </w:trPr>
        <w:tc>
          <w:tcPr>
            <w:tcW w:w="2884" w:type="dxa"/>
          </w:tcPr>
          <w:p w14:paraId="4944B672" w14:textId="77777777" w:rsidR="00F81D7C" w:rsidRPr="007E0B31" w:rsidRDefault="00F81D7C" w:rsidP="00F81D7C">
            <w:pPr>
              <w:pStyle w:val="Arial11Bold"/>
              <w:rPr>
                <w:rFonts w:cs="Arial"/>
              </w:rPr>
            </w:pPr>
            <w:r w:rsidRPr="007E0B31">
              <w:rPr>
                <w:rFonts w:cs="Arial"/>
              </w:rPr>
              <w:lastRenderedPageBreak/>
              <w:t>National Electricity Transmission System Warning</w:t>
            </w:r>
          </w:p>
        </w:tc>
        <w:tc>
          <w:tcPr>
            <w:tcW w:w="6634" w:type="dxa"/>
          </w:tcPr>
          <w:p w14:paraId="6C1801F0" w14:textId="3FBAE0F4" w:rsidR="00F81D7C" w:rsidRPr="007E0B31" w:rsidRDefault="00F81D7C" w:rsidP="00F81D7C">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w:t>
            </w:r>
            <w:proofErr w:type="gramStart"/>
            <w:r w:rsidRPr="007E0B31">
              <w:rPr>
                <w:rFonts w:cs="Arial"/>
              </w:rPr>
              <w:t>reductions;</w:t>
            </w:r>
            <w:proofErr w:type="gramEnd"/>
            <w:r w:rsidRPr="007E0B31">
              <w:rPr>
                <w:rFonts w:cs="Arial"/>
              </w:rPr>
              <w:t xml:space="preserve"> </w:t>
            </w:r>
          </w:p>
          <w:p w14:paraId="13767C7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inform of the applicable </w:t>
            </w:r>
            <w:proofErr w:type="gramStart"/>
            <w:r w:rsidRPr="007E0B31">
              <w:rPr>
                <w:rFonts w:cs="Arial"/>
              </w:rPr>
              <w:t>period;</w:t>
            </w:r>
            <w:proofErr w:type="gramEnd"/>
          </w:p>
          <w:p w14:paraId="4392D733"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F81D7C" w:rsidRPr="007E0B31" w14:paraId="01E8D3C9" w14:textId="77777777" w:rsidTr="0DEE1E6E">
        <w:trPr>
          <w:cantSplit/>
        </w:trPr>
        <w:tc>
          <w:tcPr>
            <w:tcW w:w="2884" w:type="dxa"/>
          </w:tcPr>
          <w:p w14:paraId="6465F3EA" w14:textId="77777777" w:rsidR="00F81D7C" w:rsidRPr="007E0B31" w:rsidRDefault="00F81D7C" w:rsidP="00F81D7C">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F81D7C" w:rsidRPr="007E0B31" w14:paraId="5619AA14" w14:textId="77777777" w:rsidTr="0DEE1E6E">
        <w:trPr>
          <w:cantSplit/>
        </w:trPr>
        <w:tc>
          <w:tcPr>
            <w:tcW w:w="2884" w:type="dxa"/>
          </w:tcPr>
          <w:p w14:paraId="32EB5FAD" w14:textId="77777777" w:rsidR="00F81D7C" w:rsidRPr="007E0B31" w:rsidRDefault="00F81D7C" w:rsidP="00F81D7C">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F81D7C" w:rsidRPr="007E0B31" w:rsidRDefault="00F81D7C" w:rsidP="00F81D7C">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F81D7C" w:rsidRPr="00333F56" w14:paraId="63F60E1D" w14:textId="77777777" w:rsidTr="0DEE1E6E">
        <w:trPr>
          <w:cantSplit/>
        </w:trPr>
        <w:tc>
          <w:tcPr>
            <w:tcW w:w="2884" w:type="dxa"/>
            <w:tcBorders>
              <w:top w:val="single" w:sz="4" w:space="0" w:color="auto"/>
              <w:left w:val="single" w:sz="4" w:space="0" w:color="auto"/>
              <w:bottom w:val="single" w:sz="4" w:space="0" w:color="auto"/>
              <w:right w:val="single" w:sz="4" w:space="0" w:color="auto"/>
            </w:tcBorders>
          </w:tcPr>
          <w:p w14:paraId="69FE78DB" w14:textId="0CCC7CDC" w:rsidR="00F81D7C" w:rsidRPr="00333F56" w:rsidRDefault="00F81D7C" w:rsidP="00F81D7C">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tcPr>
          <w:p w14:paraId="626F53FD" w14:textId="5ED02276" w:rsidR="00F81D7C" w:rsidRPr="00333F5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F81D7C" w:rsidRPr="007E0B31" w14:paraId="799F5D77" w14:textId="77777777" w:rsidTr="0DEE1E6E">
        <w:trPr>
          <w:cantSplit/>
        </w:trPr>
        <w:tc>
          <w:tcPr>
            <w:tcW w:w="2884" w:type="dxa"/>
          </w:tcPr>
          <w:p w14:paraId="77FD5C8F" w14:textId="77777777" w:rsidR="00F81D7C" w:rsidRPr="007E0B31" w:rsidRDefault="00F81D7C" w:rsidP="00F81D7C">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F81D7C" w:rsidRPr="005C32A6" w14:paraId="11604B47" w14:textId="77777777" w:rsidTr="0DEE1E6E">
        <w:trPr>
          <w:cantSplit/>
        </w:trPr>
        <w:tc>
          <w:tcPr>
            <w:tcW w:w="2884" w:type="dxa"/>
            <w:tcBorders>
              <w:top w:val="single" w:sz="4" w:space="0" w:color="auto"/>
              <w:left w:val="single" w:sz="4" w:space="0" w:color="auto"/>
              <w:bottom w:val="single" w:sz="4" w:space="0" w:color="auto"/>
              <w:right w:val="single" w:sz="4" w:space="0" w:color="auto"/>
            </w:tcBorders>
          </w:tcPr>
          <w:p w14:paraId="6F28DA7A" w14:textId="5F2347CE" w:rsidR="00F81D7C" w:rsidRPr="005C32A6" w:rsidRDefault="00F81D7C" w:rsidP="00F81D7C">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tcPr>
          <w:p w14:paraId="2BC3CB70" w14:textId="561ECE80" w:rsidR="00F81D7C" w:rsidRPr="005C32A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F81D7C" w:rsidRPr="007E0B31" w14:paraId="363916FF" w14:textId="77777777" w:rsidTr="0DEE1E6E">
        <w:trPr>
          <w:cantSplit/>
        </w:trPr>
        <w:tc>
          <w:tcPr>
            <w:tcW w:w="2884" w:type="dxa"/>
          </w:tcPr>
          <w:p w14:paraId="79FD6F69" w14:textId="291AFEB3" w:rsidR="00F81D7C" w:rsidRPr="00F82697" w:rsidRDefault="00F81D7C" w:rsidP="00F81D7C">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F81D7C" w:rsidRPr="007E0B31" w:rsidRDefault="00F81D7C" w:rsidP="00F81D7C">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F81D7C" w:rsidRPr="007E0B31" w:rsidRDefault="00F81D7C" w:rsidP="00F81D7C">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F81D7C" w:rsidRPr="007E0B31" w14:paraId="54897286" w14:textId="77777777" w:rsidTr="0DEE1E6E">
        <w:trPr>
          <w:cantSplit/>
        </w:trPr>
        <w:tc>
          <w:tcPr>
            <w:tcW w:w="2884" w:type="dxa"/>
          </w:tcPr>
          <w:p w14:paraId="319EB794" w14:textId="77777777" w:rsidR="00F81D7C" w:rsidRPr="007E0B31" w:rsidRDefault="00F81D7C" w:rsidP="00F81D7C">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F81D7C" w:rsidRPr="007E0B31" w14:paraId="41B7C8BE" w14:textId="77777777" w:rsidTr="0DEE1E6E">
        <w:trPr>
          <w:cantSplit/>
        </w:trPr>
        <w:tc>
          <w:tcPr>
            <w:tcW w:w="2884" w:type="dxa"/>
          </w:tcPr>
          <w:p w14:paraId="6202E479" w14:textId="7629FE16" w:rsidR="00F81D7C" w:rsidRPr="007E0B31" w:rsidRDefault="00F81D7C" w:rsidP="00F81D7C">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F81D7C" w:rsidRPr="007E0B31" w:rsidRDefault="00F81D7C" w:rsidP="00F81D7C">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06122C" w14:paraId="1E7B1355" w14:textId="77777777" w:rsidTr="0DEE1E6E">
        <w:trPr>
          <w:cantSplit/>
          <w:trHeight w:val="300"/>
        </w:trPr>
        <w:tc>
          <w:tcPr>
            <w:tcW w:w="2884" w:type="dxa"/>
          </w:tcPr>
          <w:p w14:paraId="47723749" w14:textId="1AEEBE51" w:rsidR="48499DA7" w:rsidRDefault="48499DA7" w:rsidP="004E64E8">
            <w:pPr>
              <w:pStyle w:val="Arial11Bold"/>
              <w:rPr>
                <w:rFonts w:cs="Arial"/>
              </w:rPr>
            </w:pPr>
            <w:r w:rsidRPr="38E6A229">
              <w:rPr>
                <w:rFonts w:cs="Arial"/>
              </w:rPr>
              <w:t>National Energy System Operator or NESO</w:t>
            </w:r>
          </w:p>
        </w:tc>
        <w:tc>
          <w:tcPr>
            <w:tcW w:w="6634" w:type="dxa"/>
          </w:tcPr>
          <w:p w14:paraId="69C47B60" w14:textId="6E6B8941" w:rsidR="48499DA7" w:rsidRDefault="48499DA7" w:rsidP="004E64E8">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4E5423DD" w:rsidRPr="38E6A229">
              <w:rPr>
                <w:rFonts w:cs="Arial"/>
                <w:b/>
                <w:bCs/>
              </w:rPr>
              <w:t>.</w:t>
            </w:r>
          </w:p>
        </w:tc>
      </w:tr>
      <w:tr w:rsidR="00F81D7C" w:rsidRPr="007E0B31" w14:paraId="063EB174" w14:textId="77777777" w:rsidTr="0DEE1E6E">
        <w:trPr>
          <w:cantSplit/>
        </w:trPr>
        <w:tc>
          <w:tcPr>
            <w:tcW w:w="2884" w:type="dxa"/>
          </w:tcPr>
          <w:p w14:paraId="37FB682E" w14:textId="77777777" w:rsidR="00F81D7C" w:rsidRPr="007E0B31" w:rsidRDefault="00F81D7C" w:rsidP="00F81D7C">
            <w:pPr>
              <w:pStyle w:val="Arial11Bold"/>
              <w:rPr>
                <w:rFonts w:cs="Arial"/>
              </w:rPr>
            </w:pPr>
            <w:r w:rsidRPr="007E0B31">
              <w:rPr>
                <w:rFonts w:cs="Arial"/>
              </w:rPr>
              <w:lastRenderedPageBreak/>
              <w:t>Network Data</w:t>
            </w:r>
          </w:p>
        </w:tc>
        <w:tc>
          <w:tcPr>
            <w:tcW w:w="6634" w:type="dxa"/>
          </w:tcPr>
          <w:p w14:paraId="42D87CF6" w14:textId="57380595" w:rsidR="00F81D7C" w:rsidRPr="007E0B31" w:rsidRDefault="00F81D7C" w:rsidP="00F81D7C">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F81D7C" w:rsidRPr="007E0B31" w14:paraId="5CCE23CF" w14:textId="77777777" w:rsidTr="0DEE1E6E">
        <w:trPr>
          <w:cantSplit/>
        </w:trPr>
        <w:tc>
          <w:tcPr>
            <w:tcW w:w="2884" w:type="dxa"/>
          </w:tcPr>
          <w:p w14:paraId="32A9362E" w14:textId="66E2C1A5" w:rsidR="00F81D7C" w:rsidRPr="00012DF8" w:rsidRDefault="00F81D7C" w:rsidP="00F81D7C">
            <w:pPr>
              <w:pStyle w:val="Arial11Bold"/>
              <w:rPr>
                <w:rFonts w:cs="Arial"/>
              </w:rPr>
            </w:pPr>
            <w:r w:rsidRPr="002510FF">
              <w:rPr>
                <w:rFonts w:cs="Arial"/>
              </w:rPr>
              <w:t>Network Frequency Perturbation Plot</w:t>
            </w:r>
          </w:p>
        </w:tc>
        <w:tc>
          <w:tcPr>
            <w:tcW w:w="6634" w:type="dxa"/>
          </w:tcPr>
          <w:p w14:paraId="242BB7C1" w14:textId="77777777" w:rsidR="00F81D7C" w:rsidRPr="002510FF" w:rsidRDefault="00F81D7C" w:rsidP="00F81D7C">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F81D7C" w:rsidRPr="002510FF" w:rsidRDefault="00F81D7C" w:rsidP="00F81D7C">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F81D7C" w:rsidRPr="002510FF" w:rsidRDefault="00F81D7C" w:rsidP="00F81D7C">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F81D7C" w:rsidRPr="00012DF8" w:rsidRDefault="00F81D7C" w:rsidP="00F81D7C">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F81D7C" w:rsidRPr="007E0B31" w14:paraId="110E5A97" w14:textId="77777777" w:rsidTr="0DEE1E6E">
        <w:trPr>
          <w:cantSplit/>
        </w:trPr>
        <w:tc>
          <w:tcPr>
            <w:tcW w:w="2884" w:type="dxa"/>
          </w:tcPr>
          <w:p w14:paraId="470DA843" w14:textId="771D09CC" w:rsidR="00F81D7C" w:rsidRPr="00AE104B" w:rsidRDefault="00F81D7C" w:rsidP="00F81D7C">
            <w:pPr>
              <w:pStyle w:val="Arial11Bold"/>
              <w:rPr>
                <w:rFonts w:cs="Arial"/>
              </w:rPr>
            </w:pPr>
            <w:r w:rsidRPr="00AE104B">
              <w:rPr>
                <w:rFonts w:cs="Arial"/>
              </w:rPr>
              <w:t>Network Gas Supply Emergency</w:t>
            </w:r>
          </w:p>
        </w:tc>
        <w:tc>
          <w:tcPr>
            <w:tcW w:w="6634" w:type="dxa"/>
          </w:tcPr>
          <w:p w14:paraId="71FCF9F7" w14:textId="300DD61D" w:rsidR="00F81D7C" w:rsidRPr="00AE104B" w:rsidRDefault="00F81D7C" w:rsidP="00F81D7C">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F81D7C" w:rsidRPr="007E0B31" w14:paraId="50F13394" w14:textId="77777777" w:rsidTr="0DEE1E6E">
        <w:trPr>
          <w:cantSplit/>
        </w:trPr>
        <w:tc>
          <w:tcPr>
            <w:tcW w:w="2884" w:type="dxa"/>
          </w:tcPr>
          <w:p w14:paraId="2E2A5894" w14:textId="77777777" w:rsidR="00F81D7C" w:rsidRPr="007E0B31" w:rsidRDefault="00F81D7C" w:rsidP="00F81D7C">
            <w:pPr>
              <w:pStyle w:val="Arial11Bold"/>
              <w:rPr>
                <w:rFonts w:cs="Arial"/>
              </w:rPr>
            </w:pPr>
            <w:r w:rsidRPr="007E0B31">
              <w:rPr>
                <w:rFonts w:cs="Arial"/>
              </w:rPr>
              <w:t>Network Operator</w:t>
            </w:r>
          </w:p>
        </w:tc>
        <w:tc>
          <w:tcPr>
            <w:tcW w:w="6634" w:type="dxa"/>
          </w:tcPr>
          <w:p w14:paraId="2994EA67" w14:textId="77777777" w:rsidR="00F81D7C" w:rsidRPr="007E0B31" w:rsidRDefault="00F81D7C" w:rsidP="00F81D7C">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F81D7C" w:rsidRPr="007E0B31" w14:paraId="7261B1B3" w14:textId="77777777" w:rsidTr="0DEE1E6E">
        <w:trPr>
          <w:cantSplit/>
        </w:trPr>
        <w:tc>
          <w:tcPr>
            <w:tcW w:w="2884" w:type="dxa"/>
          </w:tcPr>
          <w:p w14:paraId="6140C6D1" w14:textId="78E67F2C" w:rsidR="00F81D7C" w:rsidRPr="00803955" w:rsidRDefault="00F81D7C" w:rsidP="00F81D7C">
            <w:pPr>
              <w:pStyle w:val="Arial11Bold"/>
              <w:rPr>
                <w:rFonts w:cs="Arial"/>
              </w:rPr>
            </w:pPr>
            <w:r w:rsidRPr="00803955">
              <w:rPr>
                <w:rFonts w:cs="Arial"/>
              </w:rPr>
              <w:t>NGET</w:t>
            </w:r>
          </w:p>
        </w:tc>
        <w:tc>
          <w:tcPr>
            <w:tcW w:w="6634" w:type="dxa"/>
          </w:tcPr>
          <w:p w14:paraId="0D182575" w14:textId="7BBDF97A" w:rsidR="00F81D7C" w:rsidRPr="007E0B31" w:rsidRDefault="00F81D7C" w:rsidP="00F81D7C">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F81D7C" w:rsidRPr="007E0B31" w14:paraId="604B5261" w14:textId="77777777" w:rsidTr="0DEE1E6E">
        <w:trPr>
          <w:cantSplit/>
        </w:trPr>
        <w:tc>
          <w:tcPr>
            <w:tcW w:w="2884" w:type="dxa"/>
          </w:tcPr>
          <w:p w14:paraId="2623F54E" w14:textId="01991352" w:rsidR="00F81D7C" w:rsidRPr="00D0602D" w:rsidRDefault="00F81D7C" w:rsidP="00F81D7C">
            <w:pPr>
              <w:pStyle w:val="Arial11Bold"/>
              <w:rPr>
                <w:rFonts w:cs="Arial"/>
              </w:rPr>
            </w:pPr>
            <w:r w:rsidRPr="002510FF">
              <w:rPr>
                <w:rFonts w:cs="Arial"/>
              </w:rPr>
              <w:t>Nichols Chart</w:t>
            </w:r>
          </w:p>
        </w:tc>
        <w:tc>
          <w:tcPr>
            <w:tcW w:w="6634" w:type="dxa"/>
          </w:tcPr>
          <w:p w14:paraId="4C86893A" w14:textId="422AF3BB" w:rsidR="00F81D7C" w:rsidRPr="00D0602D"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F81D7C" w:rsidRPr="007E0B31" w14:paraId="7E70E3CF" w14:textId="77777777" w:rsidTr="0DEE1E6E">
        <w:trPr>
          <w:cantSplit/>
        </w:trPr>
        <w:tc>
          <w:tcPr>
            <w:tcW w:w="2884" w:type="dxa"/>
          </w:tcPr>
          <w:p w14:paraId="5C3F33DF" w14:textId="77777777" w:rsidR="00F81D7C" w:rsidRPr="007E0B31" w:rsidRDefault="00F81D7C" w:rsidP="00F81D7C">
            <w:pPr>
              <w:pStyle w:val="Arial11Bold"/>
              <w:rPr>
                <w:rFonts w:cs="Arial"/>
              </w:rPr>
            </w:pPr>
            <w:r w:rsidRPr="007E0B31">
              <w:rPr>
                <w:rFonts w:cs="Arial"/>
              </w:rPr>
              <w:t>No-Load Field Voltage</w:t>
            </w:r>
          </w:p>
        </w:tc>
        <w:tc>
          <w:tcPr>
            <w:tcW w:w="6634" w:type="dxa"/>
          </w:tcPr>
          <w:p w14:paraId="7FB5D9C9" w14:textId="77777777"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F81D7C" w:rsidRPr="007E0B31" w14:paraId="31E3CC2E" w14:textId="77777777" w:rsidTr="0DEE1E6E">
        <w:trPr>
          <w:cantSplit/>
        </w:trPr>
        <w:tc>
          <w:tcPr>
            <w:tcW w:w="2884" w:type="dxa"/>
          </w:tcPr>
          <w:p w14:paraId="4BE07CB3" w14:textId="77777777" w:rsidR="00F81D7C" w:rsidRPr="007E0B31" w:rsidRDefault="00F81D7C" w:rsidP="00F81D7C">
            <w:pPr>
              <w:pStyle w:val="Arial11Bold"/>
              <w:rPr>
                <w:rFonts w:cs="Arial"/>
              </w:rPr>
            </w:pPr>
            <w:r w:rsidRPr="007E0B31">
              <w:rPr>
                <w:rFonts w:cs="Arial"/>
              </w:rPr>
              <w:t>No System Connection</w:t>
            </w:r>
          </w:p>
        </w:tc>
        <w:tc>
          <w:tcPr>
            <w:tcW w:w="6634" w:type="dxa"/>
          </w:tcPr>
          <w:p w14:paraId="7E1CCCA5" w14:textId="77777777" w:rsidR="00F81D7C" w:rsidRPr="007E0B31" w:rsidRDefault="00F81D7C" w:rsidP="00F81D7C">
            <w:pPr>
              <w:pStyle w:val="TableArial11"/>
              <w:rPr>
                <w:rFonts w:cs="Arial"/>
              </w:rPr>
            </w:pPr>
            <w:r w:rsidRPr="007E0B31">
              <w:rPr>
                <w:rFonts w:cs="Arial"/>
              </w:rPr>
              <w:t>As defined in OC8A.1.6.2 and OC8B.1.7.2</w:t>
            </w:r>
            <w:r>
              <w:rPr>
                <w:rFonts w:cs="Arial"/>
              </w:rPr>
              <w:t>.</w:t>
            </w:r>
          </w:p>
        </w:tc>
      </w:tr>
      <w:tr w:rsidR="00F81D7C" w:rsidRPr="007E0B31" w14:paraId="19692180" w14:textId="77777777" w:rsidTr="0DEE1E6E">
        <w:trPr>
          <w:cantSplit/>
        </w:trPr>
        <w:tc>
          <w:tcPr>
            <w:tcW w:w="2884" w:type="dxa"/>
          </w:tcPr>
          <w:p w14:paraId="7BE22D98" w14:textId="3A2FC6EB" w:rsidR="00F81D7C" w:rsidRPr="00BC445E" w:rsidRDefault="00F81D7C" w:rsidP="00F81D7C">
            <w:pPr>
              <w:pStyle w:val="Arial11Bold"/>
              <w:rPr>
                <w:rFonts w:cs="Arial"/>
              </w:rPr>
            </w:pPr>
            <w:r w:rsidRPr="002510FF">
              <w:rPr>
                <w:rFonts w:cs="Arial"/>
              </w:rPr>
              <w:t>Non-CUSC Party</w:t>
            </w:r>
          </w:p>
        </w:tc>
        <w:tc>
          <w:tcPr>
            <w:tcW w:w="6634" w:type="dxa"/>
          </w:tcPr>
          <w:p w14:paraId="2EFC201F" w14:textId="55EEFEE9" w:rsidR="00F81D7C" w:rsidRPr="00BC445E" w:rsidRDefault="00F81D7C" w:rsidP="00F81D7C">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F81D7C" w:rsidRPr="007E0B31" w14:paraId="1B3105BA" w14:textId="77777777" w:rsidTr="0DEE1E6E">
        <w:trPr>
          <w:cantSplit/>
        </w:trPr>
        <w:tc>
          <w:tcPr>
            <w:tcW w:w="2884" w:type="dxa"/>
          </w:tcPr>
          <w:p w14:paraId="1DED6A82" w14:textId="76D91D6B" w:rsidR="00F81D7C" w:rsidRPr="00DD7E1A" w:rsidRDefault="00F81D7C" w:rsidP="00F81D7C">
            <w:pPr>
              <w:pStyle w:val="Arial11Bold"/>
              <w:rPr>
                <w:rFonts w:cs="Arial"/>
                <w:szCs w:val="22"/>
              </w:rPr>
            </w:pPr>
            <w:r w:rsidRPr="00DB341C">
              <w:rPr>
                <w:rFonts w:cs="Arial"/>
              </w:rPr>
              <w:t>Non-Synchronous Electricity Storage Module</w:t>
            </w:r>
          </w:p>
        </w:tc>
        <w:tc>
          <w:tcPr>
            <w:tcW w:w="6634" w:type="dxa"/>
          </w:tcPr>
          <w:p w14:paraId="381BBD11" w14:textId="03B1FEAF" w:rsidR="00F81D7C" w:rsidRPr="00DD7E1A" w:rsidRDefault="00F81D7C" w:rsidP="00F81D7C">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F81D7C" w:rsidRPr="007E0B31" w14:paraId="59C66FC2" w14:textId="77777777" w:rsidTr="0DEE1E6E">
        <w:trPr>
          <w:cantSplit/>
        </w:trPr>
        <w:tc>
          <w:tcPr>
            <w:tcW w:w="2884" w:type="dxa"/>
          </w:tcPr>
          <w:p w14:paraId="42528E88" w14:textId="2432B8B1" w:rsidR="00F81D7C" w:rsidRPr="00DD7E1A" w:rsidRDefault="00F81D7C" w:rsidP="00F81D7C">
            <w:pPr>
              <w:pStyle w:val="Arial11Bold"/>
              <w:rPr>
                <w:rFonts w:cs="Arial"/>
              </w:rPr>
            </w:pPr>
            <w:r w:rsidRPr="00DD7E1A">
              <w:rPr>
                <w:rFonts w:cs="Arial"/>
                <w:szCs w:val="22"/>
              </w:rPr>
              <w:t>Notification of User’s Intention to Operate</w:t>
            </w:r>
          </w:p>
        </w:tc>
        <w:tc>
          <w:tcPr>
            <w:tcW w:w="6634" w:type="dxa"/>
          </w:tcPr>
          <w:p w14:paraId="7432BE96" w14:textId="11A89A65" w:rsidR="00F81D7C" w:rsidRPr="00DD7E1A" w:rsidRDefault="00F81D7C" w:rsidP="00F81D7C">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F81D7C" w:rsidRPr="007E0B31" w14:paraId="31537B23" w14:textId="77777777" w:rsidTr="0DEE1E6E">
        <w:trPr>
          <w:cantSplit/>
        </w:trPr>
        <w:tc>
          <w:tcPr>
            <w:tcW w:w="2884" w:type="dxa"/>
          </w:tcPr>
          <w:p w14:paraId="0B1CCC78" w14:textId="675E426A" w:rsidR="00F81D7C" w:rsidRPr="007E0B31" w:rsidRDefault="00F81D7C" w:rsidP="00F81D7C">
            <w:pPr>
              <w:pStyle w:val="Arial11Bold"/>
              <w:rPr>
                <w:rFonts w:cs="Arial"/>
              </w:rPr>
            </w:pPr>
            <w:bookmarkStart w:id="38" w:name="_DV_C45"/>
            <w:r w:rsidRPr="007E0B31">
              <w:rPr>
                <w:rFonts w:cs="Arial"/>
              </w:rPr>
              <w:lastRenderedPageBreak/>
              <w:t>Notification of User’s Intention to Synchronise</w:t>
            </w:r>
            <w:bookmarkEnd w:id="38"/>
          </w:p>
        </w:tc>
        <w:tc>
          <w:tcPr>
            <w:tcW w:w="6634" w:type="dxa"/>
          </w:tcPr>
          <w:p w14:paraId="6ADCBD35" w14:textId="0DA3F6C9" w:rsidR="00F81D7C" w:rsidRPr="007E0B31" w:rsidRDefault="00F81D7C" w:rsidP="00F81D7C">
            <w:pPr>
              <w:pStyle w:val="TableArial11"/>
              <w:rPr>
                <w:rFonts w:cs="Arial"/>
              </w:rPr>
            </w:pPr>
            <w:bookmarkStart w:id="39"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39"/>
          </w:p>
        </w:tc>
      </w:tr>
      <w:tr w:rsidR="00F81D7C" w:rsidRPr="007E0B31" w14:paraId="6F3AAFE1" w14:textId="77777777" w:rsidTr="0DEE1E6E">
        <w:trPr>
          <w:cantSplit/>
        </w:trPr>
        <w:tc>
          <w:tcPr>
            <w:tcW w:w="2884" w:type="dxa"/>
          </w:tcPr>
          <w:p w14:paraId="03F8CDD9" w14:textId="77777777" w:rsidR="00F81D7C" w:rsidRPr="00DD7E1A" w:rsidRDefault="00F81D7C" w:rsidP="00F81D7C">
            <w:pPr>
              <w:pStyle w:val="Arial11Bold"/>
              <w:rPr>
                <w:rFonts w:cs="Arial"/>
                <w:szCs w:val="22"/>
              </w:rPr>
            </w:pPr>
            <w:r w:rsidRPr="00B11B83">
              <w:t xml:space="preserve">Non-Controllable Electricity Storage Equipment </w:t>
            </w:r>
          </w:p>
        </w:tc>
        <w:tc>
          <w:tcPr>
            <w:tcW w:w="6634" w:type="dxa"/>
          </w:tcPr>
          <w:p w14:paraId="7AFDA1F2" w14:textId="77777777" w:rsidR="00F81D7C" w:rsidRPr="00DD7E1A" w:rsidRDefault="00F81D7C" w:rsidP="00F81D7C">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F81D7C" w:rsidRPr="007E0B31" w14:paraId="6BE07DD9" w14:textId="77777777" w:rsidTr="0DEE1E6E">
        <w:trPr>
          <w:cantSplit/>
        </w:trPr>
        <w:tc>
          <w:tcPr>
            <w:tcW w:w="2884" w:type="dxa"/>
          </w:tcPr>
          <w:p w14:paraId="768646E5" w14:textId="36D40080" w:rsidR="00F81D7C" w:rsidRPr="00DD7E1A" w:rsidRDefault="00F81D7C" w:rsidP="00F81D7C">
            <w:pPr>
              <w:pStyle w:val="Arial11Bold"/>
              <w:rPr>
                <w:rFonts w:cs="Arial"/>
              </w:rPr>
            </w:pPr>
            <w:r w:rsidRPr="00DD7E1A">
              <w:rPr>
                <w:rFonts w:cs="Arial"/>
                <w:szCs w:val="22"/>
              </w:rPr>
              <w:t>Non-Dynamic Frequency Response Service</w:t>
            </w:r>
          </w:p>
        </w:tc>
        <w:tc>
          <w:tcPr>
            <w:tcW w:w="6634" w:type="dxa"/>
          </w:tcPr>
          <w:p w14:paraId="185ABBBA" w14:textId="1A0ABCC4" w:rsidR="00F81D7C" w:rsidRPr="00DD7E1A" w:rsidRDefault="00F81D7C" w:rsidP="00F81D7C">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F81D7C" w:rsidRPr="007E0B31" w14:paraId="73951D04" w14:textId="77777777" w:rsidTr="0DEE1E6E">
        <w:trPr>
          <w:cantSplit/>
        </w:trPr>
        <w:tc>
          <w:tcPr>
            <w:tcW w:w="2884" w:type="dxa"/>
          </w:tcPr>
          <w:p w14:paraId="6AA7C24E" w14:textId="77777777" w:rsidR="00F81D7C" w:rsidRPr="007E0B31" w:rsidRDefault="00F81D7C" w:rsidP="00F81D7C">
            <w:pPr>
              <w:pStyle w:val="Arial11Bold"/>
              <w:rPr>
                <w:rFonts w:cs="Arial"/>
              </w:rPr>
            </w:pPr>
            <w:r w:rsidRPr="007E0B31">
              <w:rPr>
                <w:rFonts w:cs="Arial"/>
              </w:rPr>
              <w:t>Non-Embedded Customer</w:t>
            </w:r>
          </w:p>
        </w:tc>
        <w:tc>
          <w:tcPr>
            <w:tcW w:w="6634" w:type="dxa"/>
          </w:tcPr>
          <w:p w14:paraId="40D62D50" w14:textId="77777777" w:rsidR="00F81D7C" w:rsidRPr="007E0B31" w:rsidRDefault="00F81D7C" w:rsidP="00F81D7C">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F81D7C" w:rsidRPr="007E0B31" w14:paraId="74A5AC4F" w14:textId="77777777" w:rsidTr="0DEE1E6E">
        <w:trPr>
          <w:cantSplit/>
        </w:trPr>
        <w:tc>
          <w:tcPr>
            <w:tcW w:w="2884" w:type="dxa"/>
          </w:tcPr>
          <w:p w14:paraId="397A4B64" w14:textId="77777777" w:rsidR="00F81D7C" w:rsidRPr="007E0B31" w:rsidRDefault="00F81D7C" w:rsidP="00F81D7C">
            <w:pPr>
              <w:pStyle w:val="Arial11Bold"/>
              <w:rPr>
                <w:rFonts w:cs="Arial"/>
              </w:rPr>
            </w:pPr>
            <w:r w:rsidRPr="00B61F80">
              <w:t>Non-Synchronous Electricity Storage Module</w:t>
            </w:r>
          </w:p>
        </w:tc>
        <w:tc>
          <w:tcPr>
            <w:tcW w:w="6634" w:type="dxa"/>
          </w:tcPr>
          <w:p w14:paraId="23AB1086" w14:textId="77777777" w:rsidR="00F81D7C" w:rsidRPr="007E0B31" w:rsidRDefault="00F81D7C" w:rsidP="00F81D7C">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F81D7C" w:rsidRPr="007E0B31" w14:paraId="3C739ACC" w14:textId="77777777" w:rsidTr="0DEE1E6E">
        <w:trPr>
          <w:cantSplit/>
        </w:trPr>
        <w:tc>
          <w:tcPr>
            <w:tcW w:w="2884" w:type="dxa"/>
          </w:tcPr>
          <w:p w14:paraId="12D0456B" w14:textId="77777777" w:rsidR="00F81D7C" w:rsidRPr="007E0B31" w:rsidRDefault="00F81D7C" w:rsidP="00F81D7C">
            <w:pPr>
              <w:pStyle w:val="Arial11Bold"/>
              <w:rPr>
                <w:rFonts w:cs="Arial"/>
              </w:rPr>
            </w:pPr>
            <w:r>
              <w:t>Non-Synchronous Electricity Storage Unit</w:t>
            </w:r>
          </w:p>
        </w:tc>
        <w:tc>
          <w:tcPr>
            <w:tcW w:w="6634" w:type="dxa"/>
          </w:tcPr>
          <w:p w14:paraId="5B03D0F1" w14:textId="77777777" w:rsidR="00F81D7C" w:rsidRPr="007E0B31" w:rsidRDefault="00F81D7C" w:rsidP="00F81D7C">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F81D7C" w:rsidRPr="007E0B31" w14:paraId="35CF6FC2" w14:textId="77777777" w:rsidTr="0DEE1E6E">
        <w:trPr>
          <w:cantSplit/>
        </w:trPr>
        <w:tc>
          <w:tcPr>
            <w:tcW w:w="2884" w:type="dxa"/>
          </w:tcPr>
          <w:p w14:paraId="3A87232E" w14:textId="77777777" w:rsidR="00F81D7C" w:rsidRPr="007E0B31" w:rsidRDefault="00F81D7C" w:rsidP="00F81D7C">
            <w:pPr>
              <w:pStyle w:val="Arial11Bold"/>
              <w:rPr>
                <w:rFonts w:cs="Arial"/>
              </w:rPr>
            </w:pPr>
            <w:r w:rsidRPr="007E0B31">
              <w:rPr>
                <w:rFonts w:cs="Arial"/>
              </w:rPr>
              <w:t>Non-Synchronous Generating Unit</w:t>
            </w:r>
          </w:p>
        </w:tc>
        <w:tc>
          <w:tcPr>
            <w:tcW w:w="6634" w:type="dxa"/>
          </w:tcPr>
          <w:p w14:paraId="6D5D77F2"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F81D7C" w:rsidRPr="007E0B31" w14:paraId="64B4C18C" w14:textId="77777777" w:rsidTr="0DEE1E6E">
        <w:trPr>
          <w:cantSplit/>
        </w:trPr>
        <w:tc>
          <w:tcPr>
            <w:tcW w:w="2884" w:type="dxa"/>
          </w:tcPr>
          <w:p w14:paraId="71FF2E3B" w14:textId="77777777" w:rsidR="00F81D7C" w:rsidRPr="007E0B31" w:rsidRDefault="00F81D7C" w:rsidP="00F81D7C">
            <w:pPr>
              <w:pStyle w:val="Arial11Bold"/>
              <w:rPr>
                <w:rFonts w:cs="Arial"/>
              </w:rPr>
            </w:pPr>
            <w:r w:rsidRPr="007E0B31">
              <w:rPr>
                <w:rFonts w:cs="Arial"/>
              </w:rPr>
              <w:t>Normal CCGT Module</w:t>
            </w:r>
          </w:p>
        </w:tc>
        <w:tc>
          <w:tcPr>
            <w:tcW w:w="6634" w:type="dxa"/>
          </w:tcPr>
          <w:p w14:paraId="659D7595" w14:textId="77777777" w:rsidR="00F81D7C" w:rsidRPr="007E0B31" w:rsidRDefault="00F81D7C" w:rsidP="00F81D7C">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F81D7C" w:rsidRPr="007E0B31" w14:paraId="7EBC18BA" w14:textId="77777777" w:rsidTr="0DEE1E6E">
        <w:trPr>
          <w:cantSplit/>
        </w:trPr>
        <w:tc>
          <w:tcPr>
            <w:tcW w:w="2884" w:type="dxa"/>
          </w:tcPr>
          <w:p w14:paraId="057211B2" w14:textId="77777777" w:rsidR="00F81D7C" w:rsidRPr="007E0B31" w:rsidRDefault="00F81D7C" w:rsidP="00F81D7C">
            <w:pPr>
              <w:pStyle w:val="Arial11Bold"/>
              <w:rPr>
                <w:rFonts w:cs="Arial"/>
              </w:rPr>
            </w:pPr>
            <w:r w:rsidRPr="007E0B31">
              <w:rPr>
                <w:rFonts w:cs="Arial"/>
              </w:rPr>
              <w:t>Novel Unit</w:t>
            </w:r>
          </w:p>
        </w:tc>
        <w:tc>
          <w:tcPr>
            <w:tcW w:w="6634" w:type="dxa"/>
          </w:tcPr>
          <w:p w14:paraId="041D9A7B" w14:textId="77777777" w:rsidR="00F81D7C" w:rsidRPr="007E0B31" w:rsidRDefault="00F81D7C" w:rsidP="00F81D7C">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F81D7C" w:rsidRPr="007E0B31" w14:paraId="1296A4A5" w14:textId="77777777" w:rsidTr="0DEE1E6E">
        <w:trPr>
          <w:cantSplit/>
        </w:trPr>
        <w:tc>
          <w:tcPr>
            <w:tcW w:w="2884" w:type="dxa"/>
          </w:tcPr>
          <w:p w14:paraId="110D92AE" w14:textId="77777777" w:rsidR="00F81D7C" w:rsidRPr="007E0B31" w:rsidRDefault="00F81D7C" w:rsidP="00F81D7C">
            <w:pPr>
              <w:pStyle w:val="Arial11Bold"/>
              <w:rPr>
                <w:rFonts w:cs="Arial"/>
              </w:rPr>
            </w:pPr>
            <w:r w:rsidRPr="007E0B31">
              <w:rPr>
                <w:rFonts w:cs="Arial"/>
              </w:rPr>
              <w:t>OC9 De-synchronised Island Procedure</w:t>
            </w:r>
          </w:p>
        </w:tc>
        <w:tc>
          <w:tcPr>
            <w:tcW w:w="6634" w:type="dxa"/>
          </w:tcPr>
          <w:p w14:paraId="50C0E178" w14:textId="77777777" w:rsidR="00F81D7C" w:rsidRPr="007E0B31" w:rsidRDefault="00F81D7C" w:rsidP="00F81D7C">
            <w:pPr>
              <w:pStyle w:val="TableArial11"/>
              <w:rPr>
                <w:rFonts w:cs="Arial"/>
                <w:b/>
                <w:u w:val="single"/>
              </w:rPr>
            </w:pPr>
            <w:r w:rsidRPr="007E0B31">
              <w:rPr>
                <w:rFonts w:cs="Arial"/>
              </w:rPr>
              <w:t>Has the meaning set out in OC9.5.4.</w:t>
            </w:r>
          </w:p>
        </w:tc>
      </w:tr>
      <w:tr w:rsidR="00F81D7C" w:rsidRPr="007E0B31" w14:paraId="5C71F10A" w14:textId="77777777" w:rsidTr="0DEE1E6E">
        <w:trPr>
          <w:cantSplit/>
        </w:trPr>
        <w:tc>
          <w:tcPr>
            <w:tcW w:w="2884" w:type="dxa"/>
          </w:tcPr>
          <w:p w14:paraId="3836FE92" w14:textId="77777777" w:rsidR="00F81D7C" w:rsidRPr="007E0B31" w:rsidRDefault="00F81D7C" w:rsidP="00F81D7C">
            <w:pPr>
              <w:pStyle w:val="Arial11Bold"/>
              <w:rPr>
                <w:rFonts w:cs="Arial"/>
              </w:rPr>
            </w:pPr>
            <w:r w:rsidRPr="007E0B31">
              <w:rPr>
                <w:rFonts w:cs="Arial"/>
              </w:rPr>
              <w:t>Offshore</w:t>
            </w:r>
          </w:p>
        </w:tc>
        <w:tc>
          <w:tcPr>
            <w:tcW w:w="6634" w:type="dxa"/>
          </w:tcPr>
          <w:p w14:paraId="30D0FC75" w14:textId="77777777" w:rsidR="00F81D7C" w:rsidRPr="007E0B31" w:rsidRDefault="00F81D7C" w:rsidP="00F81D7C">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F81D7C" w:rsidRPr="007E0B31" w14:paraId="2FDEEA9F" w14:textId="77777777" w:rsidTr="0DEE1E6E">
        <w:trPr>
          <w:cantSplit/>
        </w:trPr>
        <w:tc>
          <w:tcPr>
            <w:tcW w:w="2884" w:type="dxa"/>
          </w:tcPr>
          <w:p w14:paraId="1A38F2FD" w14:textId="77777777" w:rsidR="00F81D7C" w:rsidRPr="007E0B31" w:rsidRDefault="00F81D7C" w:rsidP="00F81D7C">
            <w:pPr>
              <w:pStyle w:val="Arial11Bold"/>
              <w:rPr>
                <w:rFonts w:cs="Arial"/>
                <w:highlight w:val="yellow"/>
              </w:rPr>
            </w:pPr>
            <w:r w:rsidRPr="007E0B31">
              <w:rPr>
                <w:rFonts w:cs="Arial"/>
              </w:rPr>
              <w:t>Offshore DC Converter</w:t>
            </w:r>
          </w:p>
        </w:tc>
        <w:tc>
          <w:tcPr>
            <w:tcW w:w="6634" w:type="dxa"/>
          </w:tcPr>
          <w:p w14:paraId="15CE8C09"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073DD467" w14:textId="77777777" w:rsidTr="0DEE1E6E">
        <w:trPr>
          <w:cantSplit/>
        </w:trPr>
        <w:tc>
          <w:tcPr>
            <w:tcW w:w="2884" w:type="dxa"/>
          </w:tcPr>
          <w:p w14:paraId="15DB95D4" w14:textId="77777777" w:rsidR="00F81D7C" w:rsidRPr="007E0B31" w:rsidRDefault="00F81D7C" w:rsidP="00F81D7C">
            <w:pPr>
              <w:pStyle w:val="Arial11Bold"/>
              <w:rPr>
                <w:rFonts w:cs="Arial"/>
                <w:highlight w:val="yellow"/>
              </w:rPr>
            </w:pPr>
            <w:r w:rsidRPr="007E0B31">
              <w:rPr>
                <w:rFonts w:cs="Arial"/>
              </w:rPr>
              <w:t>Offshore HVDC Converter</w:t>
            </w:r>
          </w:p>
        </w:tc>
        <w:tc>
          <w:tcPr>
            <w:tcW w:w="6634" w:type="dxa"/>
          </w:tcPr>
          <w:p w14:paraId="240FA51B"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19F4B6C3" w14:textId="77777777" w:rsidTr="0DEE1E6E">
        <w:trPr>
          <w:cantSplit/>
        </w:trPr>
        <w:tc>
          <w:tcPr>
            <w:tcW w:w="2884" w:type="dxa"/>
          </w:tcPr>
          <w:p w14:paraId="6A0A33DB" w14:textId="77777777" w:rsidR="00F81D7C" w:rsidRPr="007E0B31" w:rsidRDefault="00F81D7C" w:rsidP="00F81D7C">
            <w:pPr>
              <w:pStyle w:val="Arial11Bold"/>
              <w:rPr>
                <w:rFonts w:cs="Arial"/>
              </w:rPr>
            </w:pPr>
            <w:r w:rsidRPr="007E0B31">
              <w:rPr>
                <w:rFonts w:cs="Arial"/>
              </w:rPr>
              <w:lastRenderedPageBreak/>
              <w:t>Offshore Development Information Statement</w:t>
            </w:r>
          </w:p>
        </w:tc>
        <w:tc>
          <w:tcPr>
            <w:tcW w:w="6634" w:type="dxa"/>
          </w:tcPr>
          <w:p w14:paraId="24743A7E" w14:textId="69CDD9EF" w:rsidR="00F81D7C" w:rsidRPr="007E0B31" w:rsidRDefault="00F81D7C" w:rsidP="00F81D7C">
            <w:pPr>
              <w:pStyle w:val="TableArial11"/>
              <w:rPr>
                <w:rFonts w:cs="Arial"/>
              </w:rPr>
            </w:pPr>
            <w:r w:rsidRPr="38E6A229">
              <w:rPr>
                <w:rFonts w:cs="Arial"/>
              </w:rPr>
              <w:t xml:space="preserve">A statement prepared by </w:t>
            </w:r>
            <w:r w:rsidRPr="38E6A229">
              <w:rPr>
                <w:rFonts w:cs="Arial"/>
                <w:b/>
                <w:bCs/>
              </w:rPr>
              <w:t xml:space="preserve">The </w:t>
            </w:r>
            <w:proofErr w:type="gramStart"/>
            <w:r w:rsidRPr="38E6A229">
              <w:rPr>
                <w:rFonts w:cs="Arial"/>
                <w:b/>
                <w:bCs/>
              </w:rPr>
              <w:t>Company</w:t>
            </w:r>
            <w:r w:rsidRPr="38E6A229">
              <w:rPr>
                <w:rFonts w:cs="Arial"/>
              </w:rPr>
              <w:t xml:space="preserve"> .</w:t>
            </w:r>
            <w:proofErr w:type="gramEnd"/>
          </w:p>
        </w:tc>
      </w:tr>
      <w:tr w:rsidR="00F81D7C" w:rsidRPr="007E0B31" w14:paraId="7F1359D2" w14:textId="77777777" w:rsidTr="0DEE1E6E">
        <w:trPr>
          <w:cantSplit/>
        </w:trPr>
        <w:tc>
          <w:tcPr>
            <w:tcW w:w="2884" w:type="dxa"/>
          </w:tcPr>
          <w:p w14:paraId="5C141926" w14:textId="77777777" w:rsidR="00F81D7C" w:rsidRPr="007E0B31" w:rsidRDefault="00F81D7C" w:rsidP="00F81D7C">
            <w:pPr>
              <w:pStyle w:val="Arial11Bold"/>
              <w:rPr>
                <w:rFonts w:cs="Arial"/>
              </w:rPr>
            </w:pPr>
            <w:r w:rsidRPr="007E0B31">
              <w:rPr>
                <w:rFonts w:cs="Arial"/>
              </w:rPr>
              <w:t>Offshore Generating Unit</w:t>
            </w:r>
          </w:p>
        </w:tc>
        <w:tc>
          <w:tcPr>
            <w:tcW w:w="6634" w:type="dxa"/>
          </w:tcPr>
          <w:p w14:paraId="0A15BD7F" w14:textId="7F54D47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F81D7C" w:rsidRPr="007E0B31" w14:paraId="099E0414" w14:textId="77777777" w:rsidTr="0DEE1E6E">
        <w:trPr>
          <w:cantSplit/>
        </w:trPr>
        <w:tc>
          <w:tcPr>
            <w:tcW w:w="2884" w:type="dxa"/>
          </w:tcPr>
          <w:p w14:paraId="2469BF55" w14:textId="77777777" w:rsidR="00F81D7C" w:rsidRPr="007E0B31" w:rsidRDefault="00F81D7C" w:rsidP="00F81D7C">
            <w:pPr>
              <w:pStyle w:val="Arial11Bold"/>
              <w:rPr>
                <w:rFonts w:cs="Arial"/>
              </w:rPr>
            </w:pPr>
            <w:r w:rsidRPr="007E0B31">
              <w:rPr>
                <w:rFonts w:cs="Arial"/>
              </w:rPr>
              <w:t>Offshore Grid Entry Point</w:t>
            </w:r>
          </w:p>
        </w:tc>
        <w:tc>
          <w:tcPr>
            <w:tcW w:w="6634" w:type="dxa"/>
          </w:tcPr>
          <w:p w14:paraId="07DDE50B" w14:textId="77777777" w:rsidR="00F81D7C" w:rsidRPr="007E0B31" w:rsidRDefault="00F81D7C" w:rsidP="00F81D7C">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r w:rsidRPr="007E0B31">
              <w:rPr>
                <w:rFonts w:cs="Arial"/>
              </w:rPr>
              <w:t xml:space="preserve"> </w:t>
            </w:r>
          </w:p>
          <w:p w14:paraId="68D84C84"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p>
          <w:p w14:paraId="4CFC643B"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F81D7C" w:rsidRPr="007E0B31" w14:paraId="7B9B7031" w14:textId="77777777" w:rsidTr="0DEE1E6E">
        <w:trPr>
          <w:cantSplit/>
        </w:trPr>
        <w:tc>
          <w:tcPr>
            <w:tcW w:w="2884" w:type="dxa"/>
          </w:tcPr>
          <w:p w14:paraId="20A69062" w14:textId="6974D298" w:rsidR="00F81D7C" w:rsidRPr="007E0B31" w:rsidRDefault="00F81D7C" w:rsidP="00F81D7C">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F81D7C" w:rsidRPr="00785E5F" w:rsidRDefault="00F81D7C" w:rsidP="00F81D7C">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F81D7C" w:rsidRPr="00785E5F" w:rsidRDefault="00F81D7C" w:rsidP="00F81D7C">
            <w:pPr>
              <w:pStyle w:val="Default"/>
              <w:jc w:val="both"/>
              <w:rPr>
                <w:sz w:val="20"/>
                <w:szCs w:val="20"/>
              </w:rPr>
            </w:pPr>
          </w:p>
          <w:p w14:paraId="30FDBA32" w14:textId="585B9D16" w:rsidR="00F81D7C" w:rsidRPr="00BA1BD4" w:rsidRDefault="00F81D7C" w:rsidP="00F81D7C">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F81D7C" w:rsidRPr="007E0B31" w14:paraId="664F02B9" w14:textId="77777777" w:rsidTr="0DEE1E6E">
        <w:trPr>
          <w:cantSplit/>
        </w:trPr>
        <w:tc>
          <w:tcPr>
            <w:tcW w:w="2884" w:type="dxa"/>
          </w:tcPr>
          <w:p w14:paraId="0E0F222D" w14:textId="77777777" w:rsidR="00F81D7C" w:rsidRPr="007E0B31" w:rsidRDefault="00F81D7C" w:rsidP="00F81D7C">
            <w:pPr>
              <w:pStyle w:val="Arial11Bold"/>
              <w:rPr>
                <w:rFonts w:cs="Arial"/>
              </w:rPr>
            </w:pPr>
            <w:r w:rsidRPr="007E0B31">
              <w:rPr>
                <w:rFonts w:cs="Arial"/>
              </w:rPr>
              <w:t>Offshore Non-Synchronous Generating Unit</w:t>
            </w:r>
          </w:p>
        </w:tc>
        <w:tc>
          <w:tcPr>
            <w:tcW w:w="6634" w:type="dxa"/>
          </w:tcPr>
          <w:p w14:paraId="759EC095" w14:textId="12A9D85E" w:rsidR="00F81D7C" w:rsidRPr="007E0B31" w:rsidRDefault="00F81D7C" w:rsidP="00F81D7C">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F81D7C" w:rsidRPr="007E0B31" w14:paraId="549C699C" w14:textId="77777777" w:rsidTr="0DEE1E6E">
        <w:trPr>
          <w:cantSplit/>
        </w:trPr>
        <w:tc>
          <w:tcPr>
            <w:tcW w:w="2884" w:type="dxa"/>
          </w:tcPr>
          <w:p w14:paraId="002850F2" w14:textId="77777777" w:rsidR="00F81D7C" w:rsidRPr="007E0B31" w:rsidRDefault="00F81D7C" w:rsidP="00F81D7C">
            <w:pPr>
              <w:pStyle w:val="Arial11Bold"/>
              <w:rPr>
                <w:rFonts w:cs="Arial"/>
              </w:rPr>
            </w:pPr>
            <w:r w:rsidRPr="007E0B31">
              <w:rPr>
                <w:rFonts w:cs="Arial"/>
              </w:rPr>
              <w:t>Offshore Platform</w:t>
            </w:r>
          </w:p>
        </w:tc>
        <w:tc>
          <w:tcPr>
            <w:tcW w:w="6634" w:type="dxa"/>
          </w:tcPr>
          <w:p w14:paraId="25B6104F" w14:textId="77777777" w:rsidR="00F81D7C" w:rsidRPr="007E0B31" w:rsidRDefault="00F81D7C" w:rsidP="00F81D7C">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F81D7C" w:rsidRPr="007E0B31" w14:paraId="76D5DA50" w14:textId="77777777" w:rsidTr="0DEE1E6E">
        <w:trPr>
          <w:cantSplit/>
        </w:trPr>
        <w:tc>
          <w:tcPr>
            <w:tcW w:w="2884" w:type="dxa"/>
          </w:tcPr>
          <w:p w14:paraId="0F8C75C5" w14:textId="77777777" w:rsidR="00F81D7C" w:rsidRPr="007E0B31" w:rsidRDefault="00F81D7C" w:rsidP="00F81D7C">
            <w:pPr>
              <w:pStyle w:val="Arial11Bold"/>
              <w:rPr>
                <w:rFonts w:cs="Arial"/>
              </w:rPr>
            </w:pPr>
            <w:r w:rsidRPr="007E0B31">
              <w:rPr>
                <w:rFonts w:cs="Arial"/>
              </w:rPr>
              <w:lastRenderedPageBreak/>
              <w:t>Offshore Power Park Module</w:t>
            </w:r>
          </w:p>
        </w:tc>
        <w:tc>
          <w:tcPr>
            <w:tcW w:w="6634" w:type="dxa"/>
          </w:tcPr>
          <w:p w14:paraId="1A8EAFDB" w14:textId="77777777" w:rsidR="00F81D7C" w:rsidRPr="007E0B31" w:rsidRDefault="00F81D7C" w:rsidP="00F81D7C">
            <w:pPr>
              <w:pStyle w:val="TableArial11"/>
              <w:rPr>
                <w:rFonts w:cs="Arial"/>
              </w:rPr>
            </w:pPr>
            <w:bookmarkStart w:id="40"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40"/>
          </w:p>
        </w:tc>
      </w:tr>
      <w:tr w:rsidR="00F81D7C" w:rsidRPr="007E0B31" w14:paraId="3532A847" w14:textId="77777777" w:rsidTr="0DEE1E6E">
        <w:trPr>
          <w:cantSplit/>
        </w:trPr>
        <w:tc>
          <w:tcPr>
            <w:tcW w:w="2884" w:type="dxa"/>
          </w:tcPr>
          <w:p w14:paraId="05251472" w14:textId="77777777" w:rsidR="00F81D7C" w:rsidRPr="007E0B31" w:rsidRDefault="00F81D7C" w:rsidP="00F81D7C">
            <w:pPr>
              <w:pStyle w:val="Arial11Bold"/>
              <w:rPr>
                <w:rFonts w:cs="Arial"/>
              </w:rPr>
            </w:pPr>
            <w:r w:rsidRPr="007E0B31">
              <w:rPr>
                <w:rFonts w:cs="Arial"/>
              </w:rPr>
              <w:t>Offshore Power Park String</w:t>
            </w:r>
          </w:p>
        </w:tc>
        <w:tc>
          <w:tcPr>
            <w:tcW w:w="6634" w:type="dxa"/>
          </w:tcPr>
          <w:p w14:paraId="7A8E03BF" w14:textId="4A4B8989" w:rsidR="00F81D7C" w:rsidRPr="007E0B31" w:rsidRDefault="00F81D7C" w:rsidP="00F81D7C">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F81D7C" w:rsidRPr="007E0B31" w14:paraId="1B55EDF9" w14:textId="77777777" w:rsidTr="0DEE1E6E">
        <w:trPr>
          <w:cantSplit/>
        </w:trPr>
        <w:tc>
          <w:tcPr>
            <w:tcW w:w="2884" w:type="dxa"/>
          </w:tcPr>
          <w:p w14:paraId="736E893A" w14:textId="77777777" w:rsidR="00F81D7C" w:rsidRPr="007E0B31" w:rsidRDefault="00F81D7C" w:rsidP="00F81D7C">
            <w:pPr>
              <w:pStyle w:val="Arial11Bold"/>
              <w:rPr>
                <w:rFonts w:cs="Arial"/>
              </w:rPr>
            </w:pPr>
            <w:r w:rsidRPr="007E0B31">
              <w:rPr>
                <w:rFonts w:cs="Arial"/>
              </w:rPr>
              <w:t>Offshore Synchronous Generating Unit</w:t>
            </w:r>
          </w:p>
        </w:tc>
        <w:tc>
          <w:tcPr>
            <w:tcW w:w="6634" w:type="dxa"/>
          </w:tcPr>
          <w:p w14:paraId="72936350" w14:textId="1BEFFF2B" w:rsidR="00F81D7C" w:rsidRPr="007E0B31" w:rsidRDefault="00F81D7C" w:rsidP="00F81D7C">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62F839C9" w14:textId="77777777" w:rsidTr="0DEE1E6E">
        <w:trPr>
          <w:cantSplit/>
        </w:trPr>
        <w:tc>
          <w:tcPr>
            <w:tcW w:w="2884" w:type="dxa"/>
          </w:tcPr>
          <w:p w14:paraId="4A973150" w14:textId="77777777" w:rsidR="00F81D7C" w:rsidRPr="007E0B31" w:rsidRDefault="00F81D7C" w:rsidP="00F81D7C">
            <w:pPr>
              <w:pStyle w:val="Arial11Bold"/>
              <w:spacing w:before="0"/>
              <w:rPr>
                <w:rFonts w:cs="Arial"/>
              </w:rPr>
            </w:pPr>
            <w:r w:rsidRPr="007E0B31">
              <w:rPr>
                <w:rFonts w:cs="Arial"/>
              </w:rPr>
              <w:t>Offshore Synchronous Power Generating Module</w:t>
            </w:r>
          </w:p>
        </w:tc>
        <w:tc>
          <w:tcPr>
            <w:tcW w:w="6634" w:type="dxa"/>
          </w:tcPr>
          <w:p w14:paraId="3E6A84C6" w14:textId="77777777" w:rsidR="00F81D7C" w:rsidRDefault="00F81D7C" w:rsidP="00F81D7C">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F81D7C" w:rsidRPr="007E0B31" w:rsidDel="004B6FBB" w:rsidRDefault="00F81D7C" w:rsidP="00F81D7C">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F81D7C" w:rsidRPr="007E0B31" w14:paraId="2A9A58D2" w14:textId="77777777" w:rsidTr="0DEE1E6E">
        <w:trPr>
          <w:cantSplit/>
        </w:trPr>
        <w:tc>
          <w:tcPr>
            <w:tcW w:w="2884" w:type="dxa"/>
          </w:tcPr>
          <w:p w14:paraId="67CDBB6B" w14:textId="77777777" w:rsidR="00F81D7C" w:rsidRPr="007E0B31" w:rsidRDefault="00F81D7C" w:rsidP="00F81D7C">
            <w:pPr>
              <w:pStyle w:val="Arial11Bold"/>
              <w:rPr>
                <w:rFonts w:cs="Arial"/>
              </w:rPr>
            </w:pPr>
            <w:r w:rsidRPr="007E0B31">
              <w:rPr>
                <w:rFonts w:cs="Arial"/>
              </w:rPr>
              <w:t>Offshore Tender Process</w:t>
            </w:r>
          </w:p>
        </w:tc>
        <w:tc>
          <w:tcPr>
            <w:tcW w:w="6634" w:type="dxa"/>
          </w:tcPr>
          <w:p w14:paraId="5A9BEB2F" w14:textId="77777777" w:rsidR="00F81D7C" w:rsidRPr="007E0B31" w:rsidRDefault="00F81D7C" w:rsidP="00F81D7C">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F81D7C" w:rsidRPr="007E0B31" w14:paraId="3A48C7BE" w14:textId="77777777" w:rsidTr="0DEE1E6E">
        <w:trPr>
          <w:cantSplit/>
        </w:trPr>
        <w:tc>
          <w:tcPr>
            <w:tcW w:w="2884" w:type="dxa"/>
          </w:tcPr>
          <w:p w14:paraId="7E4E3598" w14:textId="77777777" w:rsidR="00F81D7C" w:rsidRPr="007E0B31" w:rsidRDefault="00F81D7C" w:rsidP="00F81D7C">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F81D7C" w:rsidRPr="007E0B31" w:rsidRDefault="00F81D7C" w:rsidP="00F81D7C">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F81D7C" w:rsidRPr="007E0B31" w14:paraId="10413532" w14:textId="77777777" w:rsidTr="0DEE1E6E">
        <w:trPr>
          <w:cantSplit/>
        </w:trPr>
        <w:tc>
          <w:tcPr>
            <w:tcW w:w="2884" w:type="dxa"/>
          </w:tcPr>
          <w:p w14:paraId="15239EB1" w14:textId="77777777" w:rsidR="00F81D7C" w:rsidRPr="007E0B31" w:rsidRDefault="00F81D7C" w:rsidP="00F81D7C">
            <w:pPr>
              <w:pStyle w:val="Arial11Bold"/>
              <w:rPr>
                <w:rFonts w:cs="Arial"/>
              </w:rPr>
            </w:pPr>
            <w:r w:rsidRPr="007E0B31">
              <w:rPr>
                <w:rFonts w:cs="Arial"/>
              </w:rPr>
              <w:t>Offshore Transmission Licensee</w:t>
            </w:r>
          </w:p>
        </w:tc>
        <w:tc>
          <w:tcPr>
            <w:tcW w:w="6634" w:type="dxa"/>
          </w:tcPr>
          <w:p w14:paraId="128B978A" w14:textId="77777777" w:rsidR="00F81D7C" w:rsidRPr="007E0B31" w:rsidRDefault="00F81D7C" w:rsidP="00F81D7C">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F81D7C" w:rsidRPr="007E0B31" w14:paraId="1CDE4693" w14:textId="77777777" w:rsidTr="0DEE1E6E">
        <w:trPr>
          <w:cantSplit/>
        </w:trPr>
        <w:tc>
          <w:tcPr>
            <w:tcW w:w="2884" w:type="dxa"/>
          </w:tcPr>
          <w:p w14:paraId="30A26B26" w14:textId="77777777" w:rsidR="00F81D7C" w:rsidRPr="007E0B31" w:rsidRDefault="00F81D7C" w:rsidP="00F81D7C">
            <w:pPr>
              <w:pStyle w:val="Arial11Bold"/>
              <w:rPr>
                <w:rFonts w:cs="Arial"/>
                <w:highlight w:val="yellow"/>
              </w:rPr>
            </w:pPr>
            <w:r w:rsidRPr="007E0B31">
              <w:rPr>
                <w:rFonts w:cs="Arial"/>
              </w:rPr>
              <w:t>Offshore Transmission System</w:t>
            </w:r>
          </w:p>
        </w:tc>
        <w:tc>
          <w:tcPr>
            <w:tcW w:w="6634" w:type="dxa"/>
          </w:tcPr>
          <w:p w14:paraId="61F55C2E" w14:textId="77777777" w:rsidR="00F81D7C" w:rsidRPr="007E0B31" w:rsidRDefault="00F81D7C" w:rsidP="00F81D7C">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F81D7C" w:rsidRPr="007E0B31" w14:paraId="77766430" w14:textId="77777777" w:rsidTr="0DEE1E6E">
        <w:trPr>
          <w:cantSplit/>
        </w:trPr>
        <w:tc>
          <w:tcPr>
            <w:tcW w:w="2884" w:type="dxa"/>
          </w:tcPr>
          <w:p w14:paraId="16464488" w14:textId="77777777" w:rsidR="00F81D7C" w:rsidRPr="007E0B31" w:rsidRDefault="00F81D7C" w:rsidP="00F81D7C">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F81D7C" w:rsidRPr="007E0B31" w14:paraId="47AC59A7" w14:textId="77777777" w:rsidTr="0DEE1E6E">
        <w:trPr>
          <w:cantSplit/>
        </w:trPr>
        <w:tc>
          <w:tcPr>
            <w:tcW w:w="2884" w:type="dxa"/>
          </w:tcPr>
          <w:p w14:paraId="13EE6AD2" w14:textId="77777777" w:rsidR="00F81D7C" w:rsidRPr="007E0B31" w:rsidRDefault="00F81D7C" w:rsidP="00F81D7C">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F81D7C" w:rsidRPr="007E0B31" w:rsidRDefault="00F81D7C" w:rsidP="00F81D7C">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F81D7C" w:rsidRPr="007E0B31" w14:paraId="3C6964B2" w14:textId="77777777" w:rsidTr="0DEE1E6E">
        <w:trPr>
          <w:cantSplit/>
        </w:trPr>
        <w:tc>
          <w:tcPr>
            <w:tcW w:w="2884" w:type="dxa"/>
          </w:tcPr>
          <w:p w14:paraId="39F8391B" w14:textId="77777777" w:rsidR="00F81D7C" w:rsidRPr="007E0B31" w:rsidRDefault="00F81D7C" w:rsidP="00F81D7C">
            <w:pPr>
              <w:pStyle w:val="Arial11Bold"/>
              <w:rPr>
                <w:rFonts w:cs="Arial"/>
                <w:highlight w:val="yellow"/>
              </w:rPr>
            </w:pPr>
            <w:r w:rsidRPr="007E0B31">
              <w:rPr>
                <w:rFonts w:cs="Arial"/>
              </w:rPr>
              <w:t>Offshore Waters</w:t>
            </w:r>
          </w:p>
        </w:tc>
        <w:tc>
          <w:tcPr>
            <w:tcW w:w="6634" w:type="dxa"/>
          </w:tcPr>
          <w:p w14:paraId="02B387B2" w14:textId="77777777" w:rsidR="00F81D7C" w:rsidRPr="007E0B31" w:rsidRDefault="00F81D7C" w:rsidP="00F81D7C">
            <w:pPr>
              <w:pStyle w:val="TableArial11"/>
              <w:rPr>
                <w:rFonts w:cs="Arial"/>
              </w:rPr>
            </w:pPr>
            <w:r w:rsidRPr="007E0B31">
              <w:rPr>
                <w:rFonts w:cs="Arial"/>
              </w:rPr>
              <w:t>Has the meaning given to “offshore waters” in Section 90(9) of the Energy Act 2004.</w:t>
            </w:r>
          </w:p>
        </w:tc>
      </w:tr>
      <w:tr w:rsidR="00F81D7C" w:rsidRPr="007E0B31" w14:paraId="466BFA2A" w14:textId="77777777" w:rsidTr="0DEE1E6E">
        <w:trPr>
          <w:cantSplit/>
        </w:trPr>
        <w:tc>
          <w:tcPr>
            <w:tcW w:w="2884" w:type="dxa"/>
          </w:tcPr>
          <w:p w14:paraId="3248E0E0" w14:textId="77777777" w:rsidR="00F81D7C" w:rsidRPr="007E0B31" w:rsidRDefault="00F81D7C" w:rsidP="00F81D7C">
            <w:pPr>
              <w:pStyle w:val="Arial11Bold"/>
              <w:rPr>
                <w:rFonts w:cs="Arial"/>
              </w:rPr>
            </w:pPr>
            <w:r w:rsidRPr="007E0B31">
              <w:rPr>
                <w:rFonts w:cs="Arial"/>
              </w:rPr>
              <w:t>Offshore Works Assumptions</w:t>
            </w:r>
          </w:p>
        </w:tc>
        <w:tc>
          <w:tcPr>
            <w:tcW w:w="6634" w:type="dxa"/>
          </w:tcPr>
          <w:p w14:paraId="30E7C48C"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F81D7C" w:rsidRPr="007E0B31" w14:paraId="2CC977C3" w14:textId="77777777" w:rsidTr="0DEE1E6E">
        <w:trPr>
          <w:cantSplit/>
        </w:trPr>
        <w:tc>
          <w:tcPr>
            <w:tcW w:w="2884" w:type="dxa"/>
          </w:tcPr>
          <w:p w14:paraId="3768E5CA" w14:textId="77777777" w:rsidR="00F81D7C" w:rsidRPr="007E0B31" w:rsidRDefault="00F81D7C" w:rsidP="00F81D7C">
            <w:pPr>
              <w:pStyle w:val="Arial11Bold"/>
              <w:rPr>
                <w:rFonts w:cs="Arial"/>
                <w:highlight w:val="yellow"/>
              </w:rPr>
            </w:pPr>
            <w:r w:rsidRPr="007E0B31">
              <w:rPr>
                <w:rFonts w:cs="Arial"/>
              </w:rPr>
              <w:t>Onshore</w:t>
            </w:r>
          </w:p>
        </w:tc>
        <w:tc>
          <w:tcPr>
            <w:tcW w:w="6634" w:type="dxa"/>
          </w:tcPr>
          <w:p w14:paraId="4E4449A1" w14:textId="77777777" w:rsidR="00F81D7C" w:rsidRPr="007E0B31" w:rsidRDefault="00F81D7C" w:rsidP="00F81D7C">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F81D7C" w:rsidRPr="007E0B31" w14:paraId="36B6B3C3" w14:textId="77777777" w:rsidTr="0DEE1E6E">
        <w:trPr>
          <w:cantSplit/>
        </w:trPr>
        <w:tc>
          <w:tcPr>
            <w:tcW w:w="2884" w:type="dxa"/>
          </w:tcPr>
          <w:p w14:paraId="48043840" w14:textId="77777777" w:rsidR="00F81D7C" w:rsidRPr="007E0B31" w:rsidRDefault="00F81D7C" w:rsidP="00F81D7C">
            <w:pPr>
              <w:pStyle w:val="Arial11Bold"/>
              <w:rPr>
                <w:rFonts w:cs="Arial"/>
                <w:highlight w:val="yellow"/>
              </w:rPr>
            </w:pPr>
            <w:r w:rsidRPr="007E0B31">
              <w:rPr>
                <w:rFonts w:cs="Arial"/>
              </w:rPr>
              <w:t>Onshore DC Converter</w:t>
            </w:r>
          </w:p>
        </w:tc>
        <w:tc>
          <w:tcPr>
            <w:tcW w:w="6634" w:type="dxa"/>
          </w:tcPr>
          <w:p w14:paraId="64EEC2D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F81D7C" w:rsidRPr="007E0B31" w14:paraId="4A68E7D9" w14:textId="77777777" w:rsidTr="0DEE1E6E">
        <w:trPr>
          <w:cantSplit/>
        </w:trPr>
        <w:tc>
          <w:tcPr>
            <w:tcW w:w="2884" w:type="dxa"/>
          </w:tcPr>
          <w:p w14:paraId="1A1B1603" w14:textId="77777777" w:rsidR="00F81D7C" w:rsidRPr="007E0B31" w:rsidRDefault="00F81D7C" w:rsidP="00F81D7C">
            <w:pPr>
              <w:pStyle w:val="Arial11Bold"/>
              <w:rPr>
                <w:rFonts w:cs="Arial"/>
              </w:rPr>
            </w:pPr>
            <w:r w:rsidRPr="007E0B31">
              <w:rPr>
                <w:rFonts w:cs="Arial"/>
              </w:rPr>
              <w:t>Onshore Generating Unit</w:t>
            </w:r>
          </w:p>
        </w:tc>
        <w:tc>
          <w:tcPr>
            <w:tcW w:w="6634" w:type="dxa"/>
          </w:tcPr>
          <w:p w14:paraId="1C282039" w14:textId="3958CEB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F81D7C" w:rsidRPr="007E0B31" w14:paraId="35FFB4AD" w14:textId="77777777" w:rsidTr="0DEE1E6E">
        <w:trPr>
          <w:cantSplit/>
        </w:trPr>
        <w:tc>
          <w:tcPr>
            <w:tcW w:w="2884" w:type="dxa"/>
          </w:tcPr>
          <w:p w14:paraId="35935210" w14:textId="77777777" w:rsidR="00F81D7C" w:rsidRPr="007E0B31" w:rsidRDefault="00F81D7C" w:rsidP="00F81D7C">
            <w:pPr>
              <w:pStyle w:val="Arial11Bold"/>
              <w:rPr>
                <w:rFonts w:cs="Arial"/>
              </w:rPr>
            </w:pPr>
            <w:r w:rsidRPr="007E0B31">
              <w:rPr>
                <w:rFonts w:cs="Arial"/>
              </w:rPr>
              <w:t>Onshore Grid Entry Point</w:t>
            </w:r>
          </w:p>
        </w:tc>
        <w:tc>
          <w:tcPr>
            <w:tcW w:w="6634" w:type="dxa"/>
          </w:tcPr>
          <w:p w14:paraId="6FC00EAB" w14:textId="6552310D" w:rsidR="00F81D7C" w:rsidRPr="007E0B31" w:rsidRDefault="00F81D7C" w:rsidP="00F81D7C">
            <w:pPr>
              <w:pStyle w:val="TableArial11"/>
              <w:rPr>
                <w:rFonts w:cs="Arial"/>
              </w:rPr>
            </w:pPr>
            <w:r w:rsidRPr="007E0B31">
              <w:rPr>
                <w:rFonts w:cs="Arial"/>
              </w:rPr>
              <w:t xml:space="preserve">A point at which </w:t>
            </w:r>
            <w:proofErr w:type="gramStart"/>
            <w:r w:rsidRPr="007E0B31">
              <w:rPr>
                <w:rFonts w:cs="Arial"/>
              </w:rPr>
              <w:t>a</w:t>
            </w:r>
            <w:proofErr w:type="gramEnd"/>
            <w:r w:rsidRPr="007E0B31">
              <w:rPr>
                <w:rFonts w:cs="Arial"/>
              </w:rPr>
              <w:t xml:space="preserve">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F81D7C" w:rsidRPr="007E0B31" w14:paraId="7ABD28A6" w14:textId="77777777" w:rsidTr="0DEE1E6E">
        <w:trPr>
          <w:cantSplit/>
        </w:trPr>
        <w:tc>
          <w:tcPr>
            <w:tcW w:w="2884" w:type="dxa"/>
          </w:tcPr>
          <w:p w14:paraId="2DC322BF" w14:textId="77777777" w:rsidR="00F81D7C" w:rsidRPr="007E0B31" w:rsidRDefault="00F81D7C" w:rsidP="00F81D7C">
            <w:pPr>
              <w:pStyle w:val="Arial11Bold"/>
              <w:rPr>
                <w:rFonts w:cs="Arial"/>
                <w:highlight w:val="yellow"/>
              </w:rPr>
            </w:pPr>
            <w:r w:rsidRPr="007E0B31">
              <w:rPr>
                <w:rFonts w:cs="Arial"/>
              </w:rPr>
              <w:t>Onshore HVDC Converter</w:t>
            </w:r>
          </w:p>
        </w:tc>
        <w:tc>
          <w:tcPr>
            <w:tcW w:w="6634" w:type="dxa"/>
          </w:tcPr>
          <w:p w14:paraId="3218C152"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F81D7C" w:rsidRPr="007E0B31" w14:paraId="47B1C59A" w14:textId="77777777" w:rsidTr="0DEE1E6E">
        <w:trPr>
          <w:cantSplit/>
        </w:trPr>
        <w:tc>
          <w:tcPr>
            <w:tcW w:w="2884" w:type="dxa"/>
          </w:tcPr>
          <w:p w14:paraId="45CD5B8B" w14:textId="77777777" w:rsidR="00F81D7C" w:rsidRPr="007E0B31" w:rsidRDefault="00F81D7C" w:rsidP="00F81D7C">
            <w:pPr>
              <w:pStyle w:val="Arial11Bold"/>
              <w:rPr>
                <w:rFonts w:cs="Arial"/>
              </w:rPr>
            </w:pPr>
            <w:r w:rsidRPr="007E0B31">
              <w:rPr>
                <w:rFonts w:cs="Arial"/>
              </w:rPr>
              <w:lastRenderedPageBreak/>
              <w:t>Onshore Non-Synchronous Generating Unit</w:t>
            </w:r>
          </w:p>
        </w:tc>
        <w:tc>
          <w:tcPr>
            <w:tcW w:w="6634" w:type="dxa"/>
          </w:tcPr>
          <w:p w14:paraId="723DCB6B" w14:textId="4724C80E"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F81D7C" w:rsidRPr="007E0B31" w14:paraId="5C54790F" w14:textId="77777777" w:rsidTr="0DEE1E6E">
        <w:trPr>
          <w:cantSplit/>
        </w:trPr>
        <w:tc>
          <w:tcPr>
            <w:tcW w:w="2884" w:type="dxa"/>
          </w:tcPr>
          <w:p w14:paraId="09F676FF" w14:textId="77777777" w:rsidR="00F81D7C" w:rsidRPr="007E0B31" w:rsidRDefault="00F81D7C" w:rsidP="00F81D7C">
            <w:pPr>
              <w:pStyle w:val="Arial11Bold"/>
              <w:rPr>
                <w:rFonts w:cs="Arial"/>
              </w:rPr>
            </w:pPr>
            <w:r w:rsidRPr="007E0B31">
              <w:rPr>
                <w:rFonts w:cs="Arial"/>
              </w:rPr>
              <w:t>Onshore Power Park Module</w:t>
            </w:r>
          </w:p>
        </w:tc>
        <w:tc>
          <w:tcPr>
            <w:tcW w:w="6634" w:type="dxa"/>
          </w:tcPr>
          <w:p w14:paraId="4F3FC424" w14:textId="4AD18E75" w:rsidR="00F81D7C" w:rsidRPr="007E0B31" w:rsidRDefault="00F81D7C" w:rsidP="00F81D7C">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F81D7C" w:rsidRPr="007E0B31" w14:paraId="67BDC2D1" w14:textId="77777777" w:rsidTr="0DEE1E6E">
        <w:trPr>
          <w:cantSplit/>
        </w:trPr>
        <w:tc>
          <w:tcPr>
            <w:tcW w:w="2884" w:type="dxa"/>
          </w:tcPr>
          <w:p w14:paraId="2FB52871" w14:textId="77777777" w:rsidR="00F81D7C" w:rsidRPr="007E0B31" w:rsidRDefault="00F81D7C" w:rsidP="00F81D7C">
            <w:pPr>
              <w:pStyle w:val="Arial11Bold"/>
              <w:rPr>
                <w:rFonts w:cs="Arial"/>
              </w:rPr>
            </w:pPr>
            <w:r w:rsidRPr="007E0B31">
              <w:rPr>
                <w:rFonts w:cs="Arial"/>
              </w:rPr>
              <w:t>Onshore Synchronous Generating Unit</w:t>
            </w:r>
          </w:p>
        </w:tc>
        <w:tc>
          <w:tcPr>
            <w:tcW w:w="6634" w:type="dxa"/>
          </w:tcPr>
          <w:p w14:paraId="53DD316B" w14:textId="296089E4" w:rsidR="00F81D7C" w:rsidRPr="007E0B31" w:rsidRDefault="00F81D7C" w:rsidP="00F81D7C">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322DBDDD" w14:textId="77777777" w:rsidTr="0DEE1E6E">
        <w:trPr>
          <w:cantSplit/>
        </w:trPr>
        <w:tc>
          <w:tcPr>
            <w:tcW w:w="2884" w:type="dxa"/>
          </w:tcPr>
          <w:p w14:paraId="75E7A9CF" w14:textId="77777777" w:rsidR="00F81D7C" w:rsidRPr="007E0B31" w:rsidDel="004B6FBB" w:rsidRDefault="00F81D7C" w:rsidP="00F81D7C">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F81D7C" w:rsidRDefault="00F81D7C" w:rsidP="00F81D7C">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F81D7C" w:rsidRPr="00A87826" w:rsidDel="004B6FBB" w:rsidRDefault="00F81D7C" w:rsidP="00F81D7C">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F81D7C" w:rsidRPr="007E0B31" w14:paraId="57567868" w14:textId="77777777" w:rsidTr="0DEE1E6E">
        <w:trPr>
          <w:cantSplit/>
        </w:trPr>
        <w:tc>
          <w:tcPr>
            <w:tcW w:w="2884" w:type="dxa"/>
          </w:tcPr>
          <w:p w14:paraId="1FD98361" w14:textId="77777777" w:rsidR="00F81D7C" w:rsidRPr="007E0B31" w:rsidRDefault="00F81D7C" w:rsidP="00F81D7C">
            <w:pPr>
              <w:pStyle w:val="Arial11Bold"/>
              <w:rPr>
                <w:rFonts w:cs="Arial"/>
              </w:rPr>
            </w:pPr>
            <w:r w:rsidRPr="007E0B31">
              <w:rPr>
                <w:rFonts w:cs="Arial"/>
              </w:rPr>
              <w:t>Onshore Transmission Licensee</w:t>
            </w:r>
          </w:p>
        </w:tc>
        <w:tc>
          <w:tcPr>
            <w:tcW w:w="6634" w:type="dxa"/>
          </w:tcPr>
          <w:p w14:paraId="7691EDA3" w14:textId="2EBD7EE0" w:rsidR="00F81D7C" w:rsidRPr="007E0B31" w:rsidRDefault="00F81D7C" w:rsidP="00F81D7C">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r w:rsidRPr="007E0B31">
              <w:rPr>
                <w:rFonts w:cs="Arial"/>
                <w:b/>
              </w:rPr>
              <w:t>SHETL</w:t>
            </w:r>
            <w:r w:rsidR="00C95C55">
              <w:rPr>
                <w:rFonts w:cs="Arial"/>
              </w:rPr>
              <w:t xml:space="preserve">, </w:t>
            </w:r>
            <w:r w:rsidR="00C95C55" w:rsidRPr="00411C8B">
              <w:rPr>
                <w:rFonts w:cs="Arial"/>
              </w:rPr>
              <w:t>or a</w:t>
            </w:r>
            <w:r w:rsidR="00C95C55" w:rsidRPr="00411C8B">
              <w:rPr>
                <w:rFonts w:cs="Arial"/>
                <w:b/>
                <w:bCs/>
              </w:rPr>
              <w:t xml:space="preserve"> Competitively Appointed Transmission Licensee</w:t>
            </w:r>
            <w:r w:rsidR="00C95C55" w:rsidRPr="00C95C55">
              <w:rPr>
                <w:rFonts w:cs="Arial"/>
              </w:rPr>
              <w:t>.</w:t>
            </w:r>
          </w:p>
        </w:tc>
      </w:tr>
      <w:tr w:rsidR="00F81D7C" w:rsidRPr="007E0B31" w14:paraId="0953DDC7" w14:textId="77777777" w:rsidTr="0DEE1E6E">
        <w:trPr>
          <w:cantSplit/>
        </w:trPr>
        <w:tc>
          <w:tcPr>
            <w:tcW w:w="2884" w:type="dxa"/>
          </w:tcPr>
          <w:p w14:paraId="2B5600BA" w14:textId="77777777" w:rsidR="00F81D7C" w:rsidRPr="007E0B31" w:rsidRDefault="00F81D7C" w:rsidP="00F81D7C">
            <w:pPr>
              <w:pStyle w:val="Arial11Bold"/>
              <w:rPr>
                <w:rFonts w:cs="Arial"/>
              </w:rPr>
            </w:pPr>
            <w:r w:rsidRPr="007E0B31">
              <w:rPr>
                <w:rFonts w:cs="Arial"/>
              </w:rPr>
              <w:t>Onshore Transmission System</w:t>
            </w:r>
          </w:p>
        </w:tc>
        <w:tc>
          <w:tcPr>
            <w:tcW w:w="6634" w:type="dxa"/>
          </w:tcPr>
          <w:p w14:paraId="1D66BC55" w14:textId="3B198D30" w:rsidR="00F81D7C" w:rsidRPr="007E0B31" w:rsidRDefault="00F81D7C" w:rsidP="00F81D7C">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F81D7C" w:rsidRPr="007E0B31" w14:paraId="31EBBBE3" w14:textId="77777777" w:rsidTr="0DEE1E6E">
        <w:trPr>
          <w:cantSplit/>
        </w:trPr>
        <w:tc>
          <w:tcPr>
            <w:tcW w:w="2884" w:type="dxa"/>
          </w:tcPr>
          <w:p w14:paraId="716FC70C" w14:textId="77777777" w:rsidR="00F81D7C" w:rsidRPr="007E0B31" w:rsidRDefault="00F81D7C" w:rsidP="00F81D7C">
            <w:pPr>
              <w:pStyle w:val="Arial11Bold"/>
              <w:rPr>
                <w:rFonts w:cs="Arial"/>
              </w:rPr>
            </w:pPr>
            <w:r w:rsidRPr="007E0B31">
              <w:rPr>
                <w:rFonts w:cs="Arial"/>
              </w:rPr>
              <w:t>On-Site Generator Site</w:t>
            </w:r>
          </w:p>
        </w:tc>
        <w:tc>
          <w:tcPr>
            <w:tcW w:w="6634" w:type="dxa"/>
          </w:tcPr>
          <w:p w14:paraId="68341A8F" w14:textId="77777777" w:rsidR="00F81D7C" w:rsidRPr="007E0B31" w:rsidRDefault="00F81D7C" w:rsidP="00F81D7C">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F81D7C" w:rsidRPr="007E0B31" w14:paraId="6EC47238" w14:textId="77777777" w:rsidTr="0DEE1E6E">
        <w:trPr>
          <w:cantSplit/>
        </w:trPr>
        <w:tc>
          <w:tcPr>
            <w:tcW w:w="2884" w:type="dxa"/>
          </w:tcPr>
          <w:p w14:paraId="3B93C86F" w14:textId="77777777" w:rsidR="00F81D7C" w:rsidRPr="007E0B31" w:rsidRDefault="00F81D7C" w:rsidP="00F81D7C">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F81D7C" w:rsidRPr="007E0B31" w14:paraId="0706312C" w14:textId="77777777" w:rsidTr="0DEE1E6E">
        <w:trPr>
          <w:cantSplit/>
        </w:trPr>
        <w:tc>
          <w:tcPr>
            <w:tcW w:w="2884" w:type="dxa"/>
          </w:tcPr>
          <w:p w14:paraId="015ED0F3" w14:textId="77777777" w:rsidR="00F81D7C" w:rsidRPr="007E0B31" w:rsidRDefault="00F81D7C" w:rsidP="00F81D7C">
            <w:pPr>
              <w:pStyle w:val="Arial11Bold"/>
              <w:rPr>
                <w:rFonts w:cs="Arial"/>
              </w:rPr>
            </w:pPr>
            <w:r w:rsidRPr="007E0B31">
              <w:rPr>
                <w:rFonts w:cs="Arial"/>
              </w:rPr>
              <w:t>Operating Margin</w:t>
            </w:r>
          </w:p>
        </w:tc>
        <w:tc>
          <w:tcPr>
            <w:tcW w:w="6634" w:type="dxa"/>
          </w:tcPr>
          <w:p w14:paraId="2D829E78" w14:textId="77777777" w:rsidR="00F81D7C" w:rsidRPr="007E0B31" w:rsidRDefault="00F81D7C" w:rsidP="00F81D7C">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F81D7C" w:rsidRPr="007E0B31" w14:paraId="6399AF34" w14:textId="77777777" w:rsidTr="0DEE1E6E">
        <w:trPr>
          <w:cantSplit/>
        </w:trPr>
        <w:tc>
          <w:tcPr>
            <w:tcW w:w="2884" w:type="dxa"/>
          </w:tcPr>
          <w:p w14:paraId="13992038" w14:textId="77777777" w:rsidR="00F81D7C" w:rsidRPr="007E0B31" w:rsidRDefault="00F81D7C" w:rsidP="00F81D7C">
            <w:pPr>
              <w:pStyle w:val="Arial11Bold"/>
              <w:rPr>
                <w:rFonts w:cs="Arial"/>
              </w:rPr>
            </w:pPr>
            <w:r w:rsidRPr="007E0B31">
              <w:rPr>
                <w:rFonts w:cs="Arial"/>
              </w:rPr>
              <w:t>Operating Reserve</w:t>
            </w:r>
          </w:p>
        </w:tc>
        <w:tc>
          <w:tcPr>
            <w:tcW w:w="6634" w:type="dxa"/>
          </w:tcPr>
          <w:p w14:paraId="7475BB27" w14:textId="77777777" w:rsidR="00F81D7C" w:rsidRPr="007E0B31" w:rsidRDefault="00F81D7C" w:rsidP="00F81D7C">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w:t>
            </w:r>
            <w:proofErr w:type="gramStart"/>
            <w:r w:rsidRPr="007E0B31">
              <w:rPr>
                <w:rFonts w:cs="Arial"/>
              </w:rPr>
              <w:t>in order to</w:t>
            </w:r>
            <w:proofErr w:type="gramEnd"/>
            <w:r w:rsidRPr="007E0B31">
              <w:rPr>
                <w:rFonts w:cs="Arial"/>
              </w:rPr>
              <w:t xml:space="preserve">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F81D7C" w:rsidRPr="007E0B31" w14:paraId="7103EDE6" w14:textId="77777777" w:rsidTr="0DEE1E6E">
        <w:trPr>
          <w:cantSplit/>
        </w:trPr>
        <w:tc>
          <w:tcPr>
            <w:tcW w:w="2884" w:type="dxa"/>
          </w:tcPr>
          <w:p w14:paraId="19E35302" w14:textId="77777777" w:rsidR="00F81D7C" w:rsidRPr="007E0B31" w:rsidRDefault="00F81D7C" w:rsidP="00F81D7C">
            <w:pPr>
              <w:pStyle w:val="Arial11Bold"/>
              <w:rPr>
                <w:rFonts w:cs="Arial"/>
              </w:rPr>
            </w:pPr>
            <w:r w:rsidRPr="007E0B31">
              <w:rPr>
                <w:rFonts w:cs="Arial"/>
              </w:rPr>
              <w:t>Operation</w:t>
            </w:r>
          </w:p>
        </w:tc>
        <w:tc>
          <w:tcPr>
            <w:tcW w:w="6634" w:type="dxa"/>
          </w:tcPr>
          <w:p w14:paraId="40F42388" w14:textId="77777777" w:rsidR="00F81D7C" w:rsidRPr="007E0B31" w:rsidRDefault="00F81D7C" w:rsidP="00F81D7C">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F81D7C" w:rsidRPr="007E0B31" w14:paraId="7F250311" w14:textId="77777777" w:rsidTr="0DEE1E6E">
        <w:trPr>
          <w:cantSplit/>
        </w:trPr>
        <w:tc>
          <w:tcPr>
            <w:tcW w:w="2884" w:type="dxa"/>
          </w:tcPr>
          <w:p w14:paraId="3ECA740F" w14:textId="77777777" w:rsidR="00F81D7C" w:rsidRPr="007E0B31" w:rsidRDefault="00F81D7C" w:rsidP="00F81D7C">
            <w:pPr>
              <w:pStyle w:val="Arial11Bold"/>
              <w:rPr>
                <w:rFonts w:cs="Arial"/>
              </w:rPr>
            </w:pPr>
            <w:r w:rsidRPr="007E0B31">
              <w:rPr>
                <w:rFonts w:cs="Arial"/>
              </w:rPr>
              <w:lastRenderedPageBreak/>
              <w:t>Operational Data</w:t>
            </w:r>
          </w:p>
        </w:tc>
        <w:tc>
          <w:tcPr>
            <w:tcW w:w="6634" w:type="dxa"/>
          </w:tcPr>
          <w:p w14:paraId="77D345AD" w14:textId="77777777" w:rsidR="00F81D7C" w:rsidRPr="007E0B31" w:rsidRDefault="00F81D7C" w:rsidP="00F81D7C">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F81D7C" w:rsidRPr="007E0B31" w14:paraId="72A00B17" w14:textId="77777777" w:rsidTr="0DEE1E6E">
        <w:trPr>
          <w:cantSplit/>
        </w:trPr>
        <w:tc>
          <w:tcPr>
            <w:tcW w:w="2884" w:type="dxa"/>
          </w:tcPr>
          <w:p w14:paraId="49F3A1E1" w14:textId="77777777" w:rsidR="00F81D7C" w:rsidRPr="007E0B31" w:rsidRDefault="00F81D7C" w:rsidP="00F81D7C">
            <w:pPr>
              <w:pStyle w:val="Arial11Bold"/>
              <w:rPr>
                <w:rFonts w:cs="Arial"/>
              </w:rPr>
            </w:pPr>
            <w:r w:rsidRPr="007E0B31">
              <w:rPr>
                <w:rFonts w:cs="Arial"/>
              </w:rPr>
              <w:t>Operational Day</w:t>
            </w:r>
          </w:p>
        </w:tc>
        <w:tc>
          <w:tcPr>
            <w:tcW w:w="6634" w:type="dxa"/>
          </w:tcPr>
          <w:p w14:paraId="22961493" w14:textId="77777777" w:rsidR="00F81D7C" w:rsidRPr="007E0B31" w:rsidRDefault="00F81D7C" w:rsidP="00F81D7C">
            <w:pPr>
              <w:pStyle w:val="TableArial11"/>
              <w:rPr>
                <w:rFonts w:cs="Arial"/>
              </w:rPr>
            </w:pPr>
            <w:r w:rsidRPr="007E0B31">
              <w:rPr>
                <w:rFonts w:cs="Arial"/>
              </w:rPr>
              <w:t>The period from 0500 hours on one day to 0500 on the following day.</w:t>
            </w:r>
          </w:p>
        </w:tc>
      </w:tr>
      <w:tr w:rsidR="00F81D7C" w:rsidRPr="007E0B31" w14:paraId="4B79EEEB" w14:textId="77777777" w:rsidTr="0DEE1E6E">
        <w:trPr>
          <w:cantSplit/>
        </w:trPr>
        <w:tc>
          <w:tcPr>
            <w:tcW w:w="2884" w:type="dxa"/>
          </w:tcPr>
          <w:p w14:paraId="00D65A56" w14:textId="77777777" w:rsidR="00F81D7C" w:rsidRPr="007E0B31" w:rsidRDefault="00F81D7C" w:rsidP="00F81D7C">
            <w:pPr>
              <w:pStyle w:val="Arial11Bold"/>
              <w:rPr>
                <w:rFonts w:cs="Arial"/>
              </w:rPr>
            </w:pPr>
            <w:r w:rsidRPr="007E0B31">
              <w:rPr>
                <w:rFonts w:cs="Arial"/>
              </w:rPr>
              <w:t>Operation Diagrams</w:t>
            </w:r>
          </w:p>
        </w:tc>
        <w:tc>
          <w:tcPr>
            <w:tcW w:w="6634" w:type="dxa"/>
          </w:tcPr>
          <w:p w14:paraId="3A5434CA" w14:textId="77777777" w:rsidR="00F81D7C" w:rsidRPr="007E0B31" w:rsidRDefault="00F81D7C" w:rsidP="00F81D7C">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F81D7C" w:rsidRPr="007E0B31" w14:paraId="605B3609" w14:textId="77777777" w:rsidTr="0DEE1E6E">
        <w:trPr>
          <w:cantSplit/>
        </w:trPr>
        <w:tc>
          <w:tcPr>
            <w:tcW w:w="2884" w:type="dxa"/>
          </w:tcPr>
          <w:p w14:paraId="1FCF81E4" w14:textId="77777777" w:rsidR="00F81D7C" w:rsidRPr="007E0B31" w:rsidRDefault="00F81D7C" w:rsidP="00F81D7C">
            <w:pPr>
              <w:pStyle w:val="Arial11Bold"/>
              <w:rPr>
                <w:rFonts w:cs="Arial"/>
              </w:rPr>
            </w:pPr>
            <w:r w:rsidRPr="007E0B31">
              <w:rPr>
                <w:rFonts w:cs="Arial"/>
              </w:rPr>
              <w:t>Operational Effect</w:t>
            </w:r>
          </w:p>
        </w:tc>
        <w:tc>
          <w:tcPr>
            <w:tcW w:w="6634" w:type="dxa"/>
          </w:tcPr>
          <w:p w14:paraId="76B6DD78" w14:textId="77777777" w:rsidR="00F81D7C" w:rsidRPr="007E0B31" w:rsidRDefault="00F81D7C" w:rsidP="00F81D7C">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proofErr w:type="gramStart"/>
            <w:r w:rsidRPr="007E0B31">
              <w:rPr>
                <w:rFonts w:cs="Arial"/>
              </w:rPr>
              <w:t>, as the case may be, to</w:t>
            </w:r>
            <w:proofErr w:type="gramEnd"/>
            <w:r w:rsidRPr="007E0B31">
              <w:rPr>
                <w:rFonts w:cs="Arial"/>
              </w:rPr>
              <w:t xml:space="preserve"> operate (or be at a materially increased risk of operating) differently to the way in which they would or may have operated in the absence of that effect.</w:t>
            </w:r>
          </w:p>
        </w:tc>
      </w:tr>
      <w:tr w:rsidR="00F81D7C" w:rsidRPr="007E0B31" w14:paraId="1CAC0F6C" w14:textId="77777777" w:rsidTr="0DEE1E6E">
        <w:trPr>
          <w:cantSplit/>
        </w:trPr>
        <w:tc>
          <w:tcPr>
            <w:tcW w:w="2884" w:type="dxa"/>
          </w:tcPr>
          <w:p w14:paraId="2634D169" w14:textId="77777777" w:rsidR="00F81D7C" w:rsidRPr="007E0B31" w:rsidRDefault="00F81D7C" w:rsidP="00F81D7C">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634" w:type="dxa"/>
          </w:tcPr>
          <w:p w14:paraId="53527053" w14:textId="59F2C50B" w:rsidR="00F81D7C" w:rsidRPr="007E0B31" w:rsidRDefault="00F81D7C" w:rsidP="00F81D7C">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F81D7C" w:rsidRPr="007E0B31" w14:paraId="6473278D" w14:textId="77777777" w:rsidTr="0DEE1E6E">
        <w:trPr>
          <w:cantSplit/>
        </w:trPr>
        <w:tc>
          <w:tcPr>
            <w:tcW w:w="2884" w:type="dxa"/>
          </w:tcPr>
          <w:p w14:paraId="0FD871F6" w14:textId="5FABA3D0" w:rsidR="00F81D7C" w:rsidRPr="007E0B31" w:rsidRDefault="00F81D7C" w:rsidP="00F81D7C">
            <w:pPr>
              <w:pStyle w:val="Arial11Bold"/>
              <w:rPr>
                <w:rFonts w:cs="Arial"/>
              </w:rPr>
            </w:pPr>
            <w:bookmarkStart w:id="41" w:name="_DV_C41"/>
            <w:r w:rsidRPr="007E0B31">
              <w:rPr>
                <w:rFonts w:cs="Arial"/>
              </w:rPr>
              <w:t>Operational Notifications</w:t>
            </w:r>
            <w:bookmarkEnd w:id="41"/>
          </w:p>
        </w:tc>
        <w:tc>
          <w:tcPr>
            <w:tcW w:w="6634" w:type="dxa"/>
          </w:tcPr>
          <w:p w14:paraId="7D98A808" w14:textId="07D64618" w:rsidR="00F81D7C" w:rsidRPr="007E0B31" w:rsidRDefault="00F81D7C" w:rsidP="00F81D7C">
            <w:pPr>
              <w:pStyle w:val="TableArial11"/>
              <w:rPr>
                <w:rFonts w:cs="Arial"/>
              </w:rPr>
            </w:pPr>
            <w:bookmarkStart w:id="42"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42"/>
          </w:p>
        </w:tc>
      </w:tr>
      <w:tr w:rsidR="00F81D7C" w:rsidRPr="007E0B31" w14:paraId="5A6E5201" w14:textId="77777777" w:rsidTr="0DEE1E6E">
        <w:trPr>
          <w:cantSplit/>
        </w:trPr>
        <w:tc>
          <w:tcPr>
            <w:tcW w:w="2884" w:type="dxa"/>
          </w:tcPr>
          <w:p w14:paraId="30C134C0" w14:textId="77777777" w:rsidR="00F81D7C" w:rsidRPr="007E0B31" w:rsidRDefault="00F81D7C" w:rsidP="00F81D7C">
            <w:pPr>
              <w:pStyle w:val="Arial11Bold"/>
              <w:rPr>
                <w:rFonts w:cs="Arial"/>
              </w:rPr>
            </w:pPr>
            <w:r w:rsidRPr="007E0B31">
              <w:rPr>
                <w:rFonts w:cs="Arial"/>
              </w:rPr>
              <w:t>Operational Planning</w:t>
            </w:r>
          </w:p>
        </w:tc>
        <w:tc>
          <w:tcPr>
            <w:tcW w:w="6634" w:type="dxa"/>
          </w:tcPr>
          <w:p w14:paraId="7F116C22" w14:textId="65769247" w:rsidR="00F81D7C" w:rsidRPr="007E0B31" w:rsidRDefault="00F81D7C" w:rsidP="00F81D7C">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78EC5FC6" w:rsidRPr="004E64E8">
              <w:rPr>
                <w:rFonts w:cs="Arial"/>
              </w:rPr>
              <w:t>the</w:t>
            </w:r>
            <w:r w:rsidRPr="329F1AB0">
              <w:rPr>
                <w:rFonts w:cs="Arial"/>
                <w:b/>
                <w:bCs/>
              </w:rPr>
              <w:t xml:space="preserve"> </w:t>
            </w:r>
            <w:r w:rsidR="6736273A" w:rsidRPr="329F1AB0">
              <w:rPr>
                <w:rFonts w:cs="Arial"/>
                <w:b/>
                <w:bCs/>
              </w:rPr>
              <w:t xml:space="preserve"> ESO</w:t>
            </w:r>
            <w:r w:rsidRPr="329F1AB0">
              <w:rPr>
                <w:rFonts w:cs="Arial"/>
                <w:b/>
                <w:bCs/>
              </w:rPr>
              <w:t xml:space="preserve">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F81D7C" w:rsidRPr="007E0B31" w14:paraId="2391955F" w14:textId="77777777" w:rsidTr="0DEE1E6E">
        <w:trPr>
          <w:cantSplit/>
        </w:trPr>
        <w:tc>
          <w:tcPr>
            <w:tcW w:w="2884" w:type="dxa"/>
          </w:tcPr>
          <w:p w14:paraId="554CE1BB" w14:textId="77777777" w:rsidR="00F81D7C" w:rsidRPr="007E0B31" w:rsidRDefault="00F81D7C" w:rsidP="00F81D7C">
            <w:pPr>
              <w:pStyle w:val="Arial11Bold"/>
              <w:rPr>
                <w:rFonts w:cs="Arial"/>
              </w:rPr>
            </w:pPr>
            <w:r w:rsidRPr="007E0B31">
              <w:rPr>
                <w:rFonts w:cs="Arial"/>
              </w:rPr>
              <w:t xml:space="preserve">Operational Planning Margin </w:t>
            </w:r>
          </w:p>
        </w:tc>
        <w:tc>
          <w:tcPr>
            <w:tcW w:w="6634" w:type="dxa"/>
          </w:tcPr>
          <w:p w14:paraId="017C95F5" w14:textId="0ABFFC9A" w:rsidR="00F81D7C" w:rsidRPr="007E0B31" w:rsidRDefault="00F81D7C" w:rsidP="00F81D7C">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F81D7C" w:rsidRPr="007E0B31" w14:paraId="2C70A3EB" w14:textId="77777777" w:rsidTr="0DEE1E6E">
        <w:trPr>
          <w:cantSplit/>
        </w:trPr>
        <w:tc>
          <w:tcPr>
            <w:tcW w:w="2884" w:type="dxa"/>
          </w:tcPr>
          <w:p w14:paraId="231C2E4A" w14:textId="77777777" w:rsidR="00F81D7C" w:rsidRPr="007E0B31" w:rsidRDefault="00F81D7C" w:rsidP="00F81D7C">
            <w:pPr>
              <w:pStyle w:val="Arial11Bold"/>
              <w:rPr>
                <w:rFonts w:cs="Arial"/>
              </w:rPr>
            </w:pPr>
            <w:r w:rsidRPr="007E0B31">
              <w:rPr>
                <w:rFonts w:cs="Arial"/>
              </w:rPr>
              <w:t>Operational Planning Phase</w:t>
            </w:r>
          </w:p>
        </w:tc>
        <w:tc>
          <w:tcPr>
            <w:tcW w:w="6634" w:type="dxa"/>
          </w:tcPr>
          <w:p w14:paraId="0B288485" w14:textId="77777777" w:rsidR="00F81D7C" w:rsidRPr="007E0B31" w:rsidRDefault="00F81D7C" w:rsidP="00F81D7C">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F81D7C" w:rsidRPr="007E0B31" w14:paraId="5168CED3" w14:textId="77777777" w:rsidTr="0DEE1E6E">
        <w:trPr>
          <w:cantSplit/>
        </w:trPr>
        <w:tc>
          <w:tcPr>
            <w:tcW w:w="2884" w:type="dxa"/>
          </w:tcPr>
          <w:p w14:paraId="784D3609" w14:textId="77777777" w:rsidR="00F81D7C" w:rsidRPr="007E0B31" w:rsidRDefault="00F81D7C" w:rsidP="00F81D7C">
            <w:pPr>
              <w:pStyle w:val="Arial11Bold"/>
              <w:rPr>
                <w:rFonts w:cs="Arial"/>
              </w:rPr>
            </w:pPr>
            <w:r w:rsidRPr="007E0B31">
              <w:rPr>
                <w:rFonts w:cs="Arial"/>
              </w:rPr>
              <w:t>Operational Procedures</w:t>
            </w:r>
          </w:p>
        </w:tc>
        <w:tc>
          <w:tcPr>
            <w:tcW w:w="6634" w:type="dxa"/>
          </w:tcPr>
          <w:p w14:paraId="451F00A7" w14:textId="77777777" w:rsidR="00F81D7C" w:rsidRPr="007E0B31" w:rsidRDefault="00F81D7C" w:rsidP="00F81D7C">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F81D7C" w:rsidRPr="007E0B31" w14:paraId="756B3E49" w14:textId="77777777" w:rsidTr="0DEE1E6E">
        <w:trPr>
          <w:cantSplit/>
        </w:trPr>
        <w:tc>
          <w:tcPr>
            <w:tcW w:w="2884" w:type="dxa"/>
          </w:tcPr>
          <w:p w14:paraId="3CD34B6B" w14:textId="77777777" w:rsidR="00F81D7C" w:rsidRPr="007E0B31" w:rsidRDefault="00F81D7C" w:rsidP="00F81D7C">
            <w:pPr>
              <w:pStyle w:val="Arial11Bold"/>
              <w:rPr>
                <w:rFonts w:cs="Arial"/>
              </w:rPr>
            </w:pPr>
            <w:r w:rsidRPr="007E0B31">
              <w:rPr>
                <w:rFonts w:cs="Arial"/>
              </w:rPr>
              <w:t>Operational Switching</w:t>
            </w:r>
          </w:p>
        </w:tc>
        <w:tc>
          <w:tcPr>
            <w:tcW w:w="6634" w:type="dxa"/>
          </w:tcPr>
          <w:p w14:paraId="11012EC0" w14:textId="782A13A7" w:rsidR="00F81D7C" w:rsidRPr="007E0B31" w:rsidRDefault="00F81D7C" w:rsidP="00F81D7C">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F81D7C" w:rsidRPr="007E0B31" w14:paraId="19E6505D" w14:textId="77777777" w:rsidTr="0DEE1E6E">
        <w:trPr>
          <w:cantSplit/>
        </w:trPr>
        <w:tc>
          <w:tcPr>
            <w:tcW w:w="2884" w:type="dxa"/>
          </w:tcPr>
          <w:p w14:paraId="2E415BC0" w14:textId="77777777" w:rsidR="00F81D7C" w:rsidRPr="007E0B31" w:rsidRDefault="00F81D7C" w:rsidP="00F81D7C">
            <w:pPr>
              <w:pStyle w:val="Arial11Bold"/>
              <w:rPr>
                <w:rFonts w:cs="Arial"/>
              </w:rPr>
            </w:pPr>
            <w:r w:rsidRPr="007E0B31">
              <w:rPr>
                <w:rFonts w:cs="Arial"/>
              </w:rPr>
              <w:lastRenderedPageBreak/>
              <w:t>Other Relevant Data</w:t>
            </w:r>
          </w:p>
        </w:tc>
        <w:tc>
          <w:tcPr>
            <w:tcW w:w="6634" w:type="dxa"/>
          </w:tcPr>
          <w:p w14:paraId="1C699783" w14:textId="77777777" w:rsidR="00F81D7C" w:rsidRPr="007E0B31" w:rsidRDefault="00F81D7C" w:rsidP="00F81D7C">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F81D7C" w:rsidRPr="007E0B31" w14:paraId="24B77B54" w14:textId="77777777" w:rsidTr="0DEE1E6E">
        <w:trPr>
          <w:cantSplit/>
        </w:trPr>
        <w:tc>
          <w:tcPr>
            <w:tcW w:w="2884" w:type="dxa"/>
          </w:tcPr>
          <w:p w14:paraId="33A5B61C" w14:textId="77777777" w:rsidR="00F81D7C" w:rsidRPr="007E0B31" w:rsidRDefault="00F81D7C" w:rsidP="00F81D7C">
            <w:pPr>
              <w:pStyle w:val="Arial11Bold"/>
              <w:rPr>
                <w:rFonts w:cs="Arial"/>
              </w:rPr>
            </w:pPr>
            <w:r w:rsidRPr="007E0B31">
              <w:rPr>
                <w:rFonts w:cs="Arial"/>
              </w:rPr>
              <w:t>OTSDUW Arrangements</w:t>
            </w:r>
          </w:p>
        </w:tc>
        <w:tc>
          <w:tcPr>
            <w:tcW w:w="6634" w:type="dxa"/>
          </w:tcPr>
          <w:p w14:paraId="77481E18" w14:textId="77777777" w:rsidR="00F81D7C" w:rsidRPr="007E0B31" w:rsidRDefault="00F81D7C" w:rsidP="00F81D7C">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F81D7C" w:rsidRPr="007E0B31" w14:paraId="6566765E" w14:textId="77777777" w:rsidTr="0DEE1E6E">
        <w:trPr>
          <w:cantSplit/>
        </w:trPr>
        <w:tc>
          <w:tcPr>
            <w:tcW w:w="2884" w:type="dxa"/>
          </w:tcPr>
          <w:p w14:paraId="2E02FBB1" w14:textId="77777777" w:rsidR="00F81D7C" w:rsidRPr="007E0B31" w:rsidRDefault="00F81D7C" w:rsidP="00F81D7C">
            <w:pPr>
              <w:pStyle w:val="Arial11Bold"/>
              <w:rPr>
                <w:rFonts w:cs="Arial"/>
              </w:rPr>
            </w:pPr>
            <w:r w:rsidRPr="007E0B31">
              <w:rPr>
                <w:rFonts w:cs="Arial"/>
              </w:rPr>
              <w:t>OTSDUW Data and Information</w:t>
            </w:r>
          </w:p>
        </w:tc>
        <w:tc>
          <w:tcPr>
            <w:tcW w:w="6634" w:type="dxa"/>
          </w:tcPr>
          <w:p w14:paraId="437E754A" w14:textId="7B9123D2" w:rsidR="00F81D7C" w:rsidRPr="007E0B31" w:rsidRDefault="00F81D7C" w:rsidP="00F81D7C">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F81D7C" w:rsidRPr="007E0B31" w14:paraId="0DFC68CA" w14:textId="77777777" w:rsidTr="0DEE1E6E">
        <w:trPr>
          <w:cantSplit/>
        </w:trPr>
        <w:tc>
          <w:tcPr>
            <w:tcW w:w="2884" w:type="dxa"/>
          </w:tcPr>
          <w:p w14:paraId="26D7CFDD" w14:textId="77777777" w:rsidR="00F81D7C" w:rsidRPr="007E0B31" w:rsidRDefault="00F81D7C" w:rsidP="00F81D7C">
            <w:pPr>
              <w:pStyle w:val="Arial11Bold"/>
              <w:rPr>
                <w:rFonts w:cs="Arial"/>
              </w:rPr>
            </w:pPr>
            <w:r w:rsidRPr="007E0B31">
              <w:rPr>
                <w:rFonts w:cs="Arial"/>
              </w:rPr>
              <w:t>OTSDUW DC Converter</w:t>
            </w:r>
          </w:p>
        </w:tc>
        <w:tc>
          <w:tcPr>
            <w:tcW w:w="6634" w:type="dxa"/>
          </w:tcPr>
          <w:p w14:paraId="404E1159" w14:textId="77777777" w:rsidR="00F81D7C" w:rsidRPr="007E0B31" w:rsidRDefault="00F81D7C" w:rsidP="00F81D7C">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F81D7C" w:rsidRPr="007E0B31" w14:paraId="1F5DFCE4" w14:textId="77777777" w:rsidTr="0DEE1E6E">
        <w:trPr>
          <w:cantSplit/>
        </w:trPr>
        <w:tc>
          <w:tcPr>
            <w:tcW w:w="2884" w:type="dxa"/>
          </w:tcPr>
          <w:p w14:paraId="274CBE9D" w14:textId="77777777" w:rsidR="00F81D7C" w:rsidRPr="007E0B31" w:rsidRDefault="00F81D7C" w:rsidP="00F81D7C">
            <w:pPr>
              <w:pStyle w:val="Arial11Bold"/>
              <w:rPr>
                <w:rFonts w:cs="Arial"/>
              </w:rPr>
            </w:pPr>
            <w:r w:rsidRPr="007E0B31">
              <w:rPr>
                <w:rFonts w:cs="Arial"/>
              </w:rPr>
              <w:t>OTSDUW Development and Data Timetable</w:t>
            </w:r>
          </w:p>
        </w:tc>
        <w:tc>
          <w:tcPr>
            <w:tcW w:w="6634" w:type="dxa"/>
          </w:tcPr>
          <w:p w14:paraId="46394D79" w14:textId="77777777" w:rsidR="00F81D7C" w:rsidRPr="007E0B31" w:rsidRDefault="00F81D7C" w:rsidP="00F81D7C">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F81D7C" w:rsidRPr="007E0B31" w14:paraId="12983990" w14:textId="77777777" w:rsidTr="0DEE1E6E">
        <w:trPr>
          <w:cantSplit/>
        </w:trPr>
        <w:tc>
          <w:tcPr>
            <w:tcW w:w="2884" w:type="dxa"/>
          </w:tcPr>
          <w:p w14:paraId="73BB79D0" w14:textId="77777777" w:rsidR="00F81D7C" w:rsidRPr="007E0B31" w:rsidRDefault="00F81D7C" w:rsidP="00F81D7C">
            <w:pPr>
              <w:pStyle w:val="Arial11Bold"/>
              <w:rPr>
                <w:rFonts w:cs="Arial"/>
              </w:rPr>
            </w:pPr>
            <w:r w:rsidRPr="007E0B31">
              <w:rPr>
                <w:rFonts w:cs="Arial"/>
              </w:rPr>
              <w:t xml:space="preserve">OTSDUW Network Data and Information </w:t>
            </w:r>
          </w:p>
        </w:tc>
        <w:tc>
          <w:tcPr>
            <w:tcW w:w="6634" w:type="dxa"/>
          </w:tcPr>
          <w:p w14:paraId="7A3D093C" w14:textId="0A18302C" w:rsidR="00F81D7C" w:rsidRPr="007E0B31" w:rsidRDefault="00F81D7C" w:rsidP="00F81D7C">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F81D7C" w:rsidRPr="007E0B31" w14:paraId="2F357AF2" w14:textId="77777777" w:rsidTr="0DEE1E6E">
        <w:trPr>
          <w:cantSplit/>
        </w:trPr>
        <w:tc>
          <w:tcPr>
            <w:tcW w:w="2884" w:type="dxa"/>
          </w:tcPr>
          <w:p w14:paraId="74E4F90A" w14:textId="77777777" w:rsidR="00F81D7C" w:rsidRPr="007E0B31" w:rsidRDefault="00F81D7C" w:rsidP="00F81D7C">
            <w:pPr>
              <w:pStyle w:val="Arial11Bold"/>
              <w:rPr>
                <w:rFonts w:cs="Arial"/>
              </w:rPr>
            </w:pPr>
            <w:r w:rsidRPr="007E0B31">
              <w:rPr>
                <w:rFonts w:cs="Arial"/>
              </w:rPr>
              <w:t>OTSDUW Plant and Apparatus</w:t>
            </w:r>
          </w:p>
        </w:tc>
        <w:tc>
          <w:tcPr>
            <w:tcW w:w="6634" w:type="dxa"/>
          </w:tcPr>
          <w:p w14:paraId="0F32E986" w14:textId="77777777" w:rsidR="00F81D7C" w:rsidRPr="007E0B31" w:rsidRDefault="00F81D7C" w:rsidP="00F81D7C">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F81D7C" w:rsidRPr="007E0B31" w14:paraId="365142B1" w14:textId="77777777" w:rsidTr="0DEE1E6E">
        <w:trPr>
          <w:cantSplit/>
        </w:trPr>
        <w:tc>
          <w:tcPr>
            <w:tcW w:w="2884" w:type="dxa"/>
          </w:tcPr>
          <w:p w14:paraId="31BA5169" w14:textId="77777777" w:rsidR="00F81D7C" w:rsidRPr="007E0B31" w:rsidRDefault="00F81D7C" w:rsidP="00F81D7C">
            <w:pPr>
              <w:pStyle w:val="Arial11Bold"/>
              <w:rPr>
                <w:rFonts w:cs="Arial"/>
              </w:rPr>
            </w:pPr>
            <w:r w:rsidRPr="007E0B31">
              <w:rPr>
                <w:rFonts w:cs="Arial"/>
              </w:rPr>
              <w:t>OTSUA Transfer Time</w:t>
            </w:r>
          </w:p>
        </w:tc>
        <w:tc>
          <w:tcPr>
            <w:tcW w:w="6634" w:type="dxa"/>
          </w:tcPr>
          <w:p w14:paraId="53D1E529" w14:textId="77777777" w:rsidR="00F81D7C" w:rsidRPr="007E0B31" w:rsidRDefault="00F81D7C" w:rsidP="00F81D7C">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F81D7C" w:rsidRPr="007E0B31" w14:paraId="3D6D4D93" w14:textId="77777777" w:rsidTr="0DEE1E6E">
        <w:trPr>
          <w:cantSplit/>
        </w:trPr>
        <w:tc>
          <w:tcPr>
            <w:tcW w:w="2884" w:type="dxa"/>
          </w:tcPr>
          <w:p w14:paraId="6678503F" w14:textId="77777777" w:rsidR="00F81D7C" w:rsidRPr="007E0B31" w:rsidRDefault="00F81D7C" w:rsidP="00F81D7C">
            <w:pPr>
              <w:pStyle w:val="Arial11Bold"/>
              <w:rPr>
                <w:rFonts w:cs="Arial"/>
              </w:rPr>
            </w:pPr>
            <w:r w:rsidRPr="007E0B31">
              <w:rPr>
                <w:rFonts w:cs="Arial"/>
              </w:rPr>
              <w:t>Out of Synchronism</w:t>
            </w:r>
          </w:p>
        </w:tc>
        <w:tc>
          <w:tcPr>
            <w:tcW w:w="6634" w:type="dxa"/>
          </w:tcPr>
          <w:p w14:paraId="30AB79D2" w14:textId="77777777" w:rsidR="00F81D7C" w:rsidRPr="007E0B31" w:rsidRDefault="00F81D7C" w:rsidP="00F81D7C">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F81D7C" w:rsidRPr="007E0B31" w14:paraId="04D20161" w14:textId="77777777" w:rsidTr="0DEE1E6E">
        <w:trPr>
          <w:cantSplit/>
        </w:trPr>
        <w:tc>
          <w:tcPr>
            <w:tcW w:w="2884" w:type="dxa"/>
          </w:tcPr>
          <w:p w14:paraId="2545C38A" w14:textId="77777777" w:rsidR="00F81D7C" w:rsidRPr="007E0B31" w:rsidRDefault="00F81D7C" w:rsidP="00F81D7C">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F81D7C" w:rsidRPr="007E0B31" w:rsidRDefault="00F81D7C" w:rsidP="00F81D7C">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w:t>
            </w:r>
            <w:proofErr w:type="gramStart"/>
            <w:r w:rsidRPr="007E0B31">
              <w:rPr>
                <w:rFonts w:cs="Arial"/>
              </w:rPr>
              <w:t xml:space="preserve">time </w:t>
            </w:r>
            <w:r>
              <w:rPr>
                <w:rFonts w:cs="Arial"/>
              </w:rPr>
              <w:t>period</w:t>
            </w:r>
            <w:proofErr w:type="gramEnd"/>
            <w:r>
              <w:rPr>
                <w:rFonts w:cs="Arial"/>
              </w:rPr>
              <w:t xml:space="preserve">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F81D7C" w:rsidRPr="007E0B31" w:rsidRDefault="00F81D7C" w:rsidP="00F81D7C">
            <w:pPr>
              <w:pStyle w:val="TableArial11"/>
              <w:rPr>
                <w:rFonts w:cs="Arial"/>
              </w:rPr>
            </w:pPr>
            <w:proofErr w:type="gramStart"/>
            <w:r w:rsidRPr="007E0B31">
              <w:rPr>
                <w:rFonts w:cs="Arial"/>
              </w:rPr>
              <w:t>For the purpose of</w:t>
            </w:r>
            <w:proofErr w:type="gramEnd"/>
            <w:r w:rsidRPr="007E0B31">
              <w:rPr>
                <w:rFonts w:cs="Arial"/>
              </w:rPr>
              <w:t xml:space="preserve">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F81D7C" w:rsidRPr="007E0B31" w14:paraId="4CD6C7B7" w14:textId="77777777" w:rsidTr="0DEE1E6E">
        <w:trPr>
          <w:cantSplit/>
        </w:trPr>
        <w:tc>
          <w:tcPr>
            <w:tcW w:w="2884" w:type="dxa"/>
          </w:tcPr>
          <w:p w14:paraId="078B9004" w14:textId="77777777" w:rsidR="00F81D7C" w:rsidRPr="007E0B31" w:rsidRDefault="00F81D7C" w:rsidP="00F81D7C">
            <w:pPr>
              <w:pStyle w:val="Arial11Bold"/>
              <w:rPr>
                <w:rFonts w:cs="Arial"/>
              </w:rPr>
            </w:pPr>
            <w:r w:rsidRPr="007E0B31">
              <w:rPr>
                <w:rFonts w:cs="Arial"/>
              </w:rPr>
              <w:t>Over-excitation Limiter</w:t>
            </w:r>
          </w:p>
        </w:tc>
        <w:tc>
          <w:tcPr>
            <w:tcW w:w="6634" w:type="dxa"/>
          </w:tcPr>
          <w:p w14:paraId="102093E7" w14:textId="2C3E59FC"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30243EFA" w14:textId="77777777" w:rsidTr="0DEE1E6E">
        <w:trPr>
          <w:cantSplit/>
        </w:trPr>
        <w:tc>
          <w:tcPr>
            <w:tcW w:w="2884" w:type="dxa"/>
          </w:tcPr>
          <w:p w14:paraId="66B8A1EA" w14:textId="0810689B" w:rsidR="00F81D7C" w:rsidRPr="007E0B31" w:rsidRDefault="00F81D7C" w:rsidP="00F81D7C">
            <w:pPr>
              <w:pStyle w:val="Arial11Bold"/>
              <w:rPr>
                <w:rFonts w:cs="Arial"/>
              </w:rPr>
            </w:pPr>
            <w:r w:rsidRPr="007E0B31">
              <w:rPr>
                <w:rFonts w:cs="Arial"/>
              </w:rPr>
              <w:t>Panel Chair</w:t>
            </w:r>
            <w:r>
              <w:rPr>
                <w:rFonts w:cs="Arial"/>
              </w:rPr>
              <w:t>person</w:t>
            </w:r>
          </w:p>
        </w:tc>
        <w:tc>
          <w:tcPr>
            <w:tcW w:w="6634" w:type="dxa"/>
          </w:tcPr>
          <w:p w14:paraId="54287BDA" w14:textId="77777777" w:rsidR="00F81D7C" w:rsidRPr="007E0B31" w:rsidRDefault="00F81D7C" w:rsidP="00F81D7C">
            <w:pPr>
              <w:pStyle w:val="TableArial11"/>
              <w:rPr>
                <w:rFonts w:cs="Arial"/>
              </w:rPr>
            </w:pPr>
            <w:r w:rsidRPr="007E0B31">
              <w:rPr>
                <w:rFonts w:cs="Arial"/>
              </w:rPr>
              <w:t>A person appointed as such in accordance with GR.4.1.</w:t>
            </w:r>
          </w:p>
        </w:tc>
      </w:tr>
      <w:tr w:rsidR="00F81D7C" w:rsidRPr="007E0B31" w14:paraId="407A0574" w14:textId="77777777" w:rsidTr="0DEE1E6E">
        <w:trPr>
          <w:cantSplit/>
        </w:trPr>
        <w:tc>
          <w:tcPr>
            <w:tcW w:w="2884" w:type="dxa"/>
          </w:tcPr>
          <w:p w14:paraId="7990BC0E" w14:textId="77777777" w:rsidR="00F81D7C" w:rsidRPr="007E0B31" w:rsidRDefault="00F81D7C" w:rsidP="00F81D7C">
            <w:pPr>
              <w:pStyle w:val="Arial11Bold"/>
              <w:rPr>
                <w:rFonts w:cs="Arial"/>
              </w:rPr>
            </w:pPr>
            <w:r w:rsidRPr="007E0B31">
              <w:rPr>
                <w:rFonts w:cs="Arial"/>
              </w:rPr>
              <w:t>Panel Member</w:t>
            </w:r>
          </w:p>
        </w:tc>
        <w:tc>
          <w:tcPr>
            <w:tcW w:w="6634" w:type="dxa"/>
          </w:tcPr>
          <w:p w14:paraId="408B70FA" w14:textId="77777777" w:rsidR="00F81D7C" w:rsidRPr="007E0B31" w:rsidRDefault="00F81D7C" w:rsidP="00F81D7C">
            <w:pPr>
              <w:pStyle w:val="TableArial11"/>
              <w:rPr>
                <w:rFonts w:cs="Arial"/>
              </w:rPr>
            </w:pPr>
            <w:r w:rsidRPr="007E0B31">
              <w:rPr>
                <w:rFonts w:cs="Arial"/>
              </w:rPr>
              <w:t>Any of the persons identified as such in GR.4.</w:t>
            </w:r>
          </w:p>
        </w:tc>
      </w:tr>
      <w:tr w:rsidR="00F81D7C" w:rsidRPr="007E0B31" w14:paraId="4408AF49" w14:textId="77777777" w:rsidTr="0DEE1E6E">
        <w:trPr>
          <w:cantSplit/>
        </w:trPr>
        <w:tc>
          <w:tcPr>
            <w:tcW w:w="2884" w:type="dxa"/>
          </w:tcPr>
          <w:p w14:paraId="24301CCB" w14:textId="77777777" w:rsidR="00F81D7C" w:rsidRPr="007E0B31" w:rsidRDefault="00F81D7C" w:rsidP="00F81D7C">
            <w:pPr>
              <w:pStyle w:val="Arial11Bold"/>
              <w:rPr>
                <w:rFonts w:cs="Arial"/>
              </w:rPr>
            </w:pPr>
            <w:r w:rsidRPr="007E0B31">
              <w:rPr>
                <w:rFonts w:cs="Arial"/>
              </w:rPr>
              <w:t>Panel Members’</w:t>
            </w:r>
          </w:p>
          <w:p w14:paraId="64CD4F91" w14:textId="77777777" w:rsidR="00F81D7C" w:rsidRPr="007E0B31" w:rsidRDefault="00F81D7C" w:rsidP="00F81D7C">
            <w:pPr>
              <w:pStyle w:val="Arial11Bold"/>
              <w:rPr>
                <w:rFonts w:cs="Arial"/>
              </w:rPr>
            </w:pPr>
            <w:r w:rsidRPr="007E0B31">
              <w:rPr>
                <w:rFonts w:cs="Arial"/>
              </w:rPr>
              <w:t>Recommendation</w:t>
            </w:r>
          </w:p>
        </w:tc>
        <w:tc>
          <w:tcPr>
            <w:tcW w:w="6634" w:type="dxa"/>
          </w:tcPr>
          <w:p w14:paraId="337253E1" w14:textId="33E0395A" w:rsidR="00F81D7C" w:rsidRPr="007E0B31" w:rsidRDefault="00F81D7C" w:rsidP="00F81D7C">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F81D7C" w:rsidRPr="007E0B31" w14:paraId="73919D58" w14:textId="77777777" w:rsidTr="0DEE1E6E">
        <w:trPr>
          <w:cantSplit/>
        </w:trPr>
        <w:tc>
          <w:tcPr>
            <w:tcW w:w="2884" w:type="dxa"/>
          </w:tcPr>
          <w:p w14:paraId="1C39677A" w14:textId="77777777" w:rsidR="00F81D7C" w:rsidRPr="007E0B31" w:rsidRDefault="00F81D7C" w:rsidP="00F81D7C">
            <w:pPr>
              <w:pStyle w:val="Arial11Bold"/>
              <w:rPr>
                <w:rFonts w:cs="Arial"/>
              </w:rPr>
            </w:pPr>
            <w:r w:rsidRPr="007E0B31">
              <w:rPr>
                <w:rFonts w:cs="Arial"/>
              </w:rPr>
              <w:lastRenderedPageBreak/>
              <w:t>Panel Secretary</w:t>
            </w:r>
          </w:p>
        </w:tc>
        <w:tc>
          <w:tcPr>
            <w:tcW w:w="6634" w:type="dxa"/>
          </w:tcPr>
          <w:p w14:paraId="614372A2" w14:textId="77777777" w:rsidR="00F81D7C" w:rsidRPr="007E0B31" w:rsidRDefault="00F81D7C" w:rsidP="00F81D7C">
            <w:pPr>
              <w:pStyle w:val="TableArial11"/>
              <w:rPr>
                <w:rFonts w:cs="Arial"/>
              </w:rPr>
            </w:pPr>
            <w:r w:rsidRPr="007E0B31">
              <w:rPr>
                <w:rFonts w:cs="Arial"/>
              </w:rPr>
              <w:t>A person appointed as such in accordance with GR.3.1.2(d).</w:t>
            </w:r>
          </w:p>
        </w:tc>
      </w:tr>
      <w:tr w:rsidR="00F81D7C" w:rsidRPr="007E0B31" w14:paraId="1D7F1B6B" w14:textId="77777777" w:rsidTr="0DEE1E6E">
        <w:trPr>
          <w:cantSplit/>
        </w:trPr>
        <w:tc>
          <w:tcPr>
            <w:tcW w:w="2884" w:type="dxa"/>
          </w:tcPr>
          <w:p w14:paraId="344E39C6" w14:textId="77777777" w:rsidR="00F81D7C" w:rsidRPr="007E0B31" w:rsidRDefault="00F81D7C" w:rsidP="00F81D7C">
            <w:pPr>
              <w:pStyle w:val="Arial11Bold"/>
              <w:rPr>
                <w:rFonts w:cs="Arial"/>
              </w:rPr>
            </w:pPr>
            <w:r w:rsidRPr="007E0B31">
              <w:rPr>
                <w:rFonts w:cs="Arial"/>
              </w:rPr>
              <w:t>Part 1 System Ancillary Services</w:t>
            </w:r>
          </w:p>
        </w:tc>
        <w:tc>
          <w:tcPr>
            <w:tcW w:w="6634" w:type="dxa"/>
          </w:tcPr>
          <w:p w14:paraId="380B1DB3" w14:textId="09F84F33"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F81D7C" w:rsidRPr="007E0B31" w14:paraId="0D7E215D" w14:textId="77777777" w:rsidTr="0DEE1E6E">
        <w:trPr>
          <w:cantSplit/>
        </w:trPr>
        <w:tc>
          <w:tcPr>
            <w:tcW w:w="2884" w:type="dxa"/>
          </w:tcPr>
          <w:p w14:paraId="304BA4F9" w14:textId="77777777" w:rsidR="00F81D7C" w:rsidRPr="007E0B31" w:rsidRDefault="00F81D7C" w:rsidP="00F81D7C">
            <w:pPr>
              <w:pStyle w:val="Arial11Bold"/>
              <w:rPr>
                <w:rFonts w:cs="Arial"/>
              </w:rPr>
            </w:pPr>
            <w:r w:rsidRPr="007E0B31">
              <w:rPr>
                <w:rFonts w:cs="Arial"/>
              </w:rPr>
              <w:t>Part 2 System Ancillary Services</w:t>
            </w:r>
          </w:p>
        </w:tc>
        <w:tc>
          <w:tcPr>
            <w:tcW w:w="6634" w:type="dxa"/>
          </w:tcPr>
          <w:p w14:paraId="6104BAC6" w14:textId="77777777"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F81D7C" w:rsidRPr="007E0B31" w14:paraId="15BCB468" w14:textId="77777777" w:rsidTr="0DEE1E6E">
        <w:trPr>
          <w:cantSplit/>
        </w:trPr>
        <w:tc>
          <w:tcPr>
            <w:tcW w:w="2884" w:type="dxa"/>
          </w:tcPr>
          <w:p w14:paraId="3AD2A1AF" w14:textId="77777777" w:rsidR="00F81D7C" w:rsidRPr="007E0B31" w:rsidRDefault="00F81D7C" w:rsidP="00F81D7C">
            <w:pPr>
              <w:pStyle w:val="Arial11Bold"/>
              <w:rPr>
                <w:rFonts w:cs="Arial"/>
              </w:rPr>
            </w:pPr>
            <w:r w:rsidRPr="007E0B31">
              <w:rPr>
                <w:rFonts w:cs="Arial"/>
              </w:rPr>
              <w:t>Part Load</w:t>
            </w:r>
          </w:p>
        </w:tc>
        <w:tc>
          <w:tcPr>
            <w:tcW w:w="6634" w:type="dxa"/>
          </w:tcPr>
          <w:p w14:paraId="3D91998E" w14:textId="77777777" w:rsidR="00F81D7C" w:rsidRPr="007E0B31" w:rsidRDefault="00F81D7C" w:rsidP="00F81D7C">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F81D7C" w:rsidRPr="007E0B31" w14:paraId="2651AA6E" w14:textId="77777777" w:rsidTr="0DEE1E6E">
        <w:trPr>
          <w:cantSplit/>
        </w:trPr>
        <w:tc>
          <w:tcPr>
            <w:tcW w:w="2884" w:type="dxa"/>
          </w:tcPr>
          <w:p w14:paraId="18C02C4B" w14:textId="05548110" w:rsidR="00F81D7C" w:rsidRPr="0053170A" w:rsidRDefault="00F81D7C" w:rsidP="00F81D7C">
            <w:pPr>
              <w:pStyle w:val="Arial11Bold"/>
              <w:rPr>
                <w:rFonts w:cs="Arial"/>
              </w:rPr>
            </w:pPr>
            <w:r w:rsidRPr="002510FF">
              <w:rPr>
                <w:rFonts w:cs="Arial"/>
              </w:rPr>
              <w:t>Peak Current Rating</w:t>
            </w:r>
          </w:p>
        </w:tc>
        <w:tc>
          <w:tcPr>
            <w:tcW w:w="6634" w:type="dxa"/>
          </w:tcPr>
          <w:p w14:paraId="15E7F46B" w14:textId="77777777" w:rsidR="00F81D7C" w:rsidRPr="002510FF" w:rsidRDefault="00F81D7C" w:rsidP="00F81D7C">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F81D7C" w:rsidRPr="0053170A" w:rsidRDefault="00F81D7C" w:rsidP="00F81D7C">
            <w:pPr>
              <w:pStyle w:val="TableArial11"/>
              <w:rPr>
                <w:rFonts w:cs="Arial"/>
              </w:rPr>
            </w:pPr>
            <w:r w:rsidRPr="002510FF">
              <w:rPr>
                <w:rFonts w:cs="Arial"/>
              </w:rPr>
              <w:t xml:space="preserve">This is the maximum short term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F81D7C" w:rsidRPr="007E0B31" w14:paraId="55F461B9" w14:textId="77777777" w:rsidTr="0DEE1E6E">
        <w:trPr>
          <w:cantSplit/>
        </w:trPr>
        <w:tc>
          <w:tcPr>
            <w:tcW w:w="2884" w:type="dxa"/>
          </w:tcPr>
          <w:p w14:paraId="0361A8C4" w14:textId="77777777" w:rsidR="00F81D7C" w:rsidRPr="007E0B31" w:rsidRDefault="00F81D7C" w:rsidP="00F81D7C">
            <w:pPr>
              <w:pStyle w:val="Arial11Bold"/>
              <w:rPr>
                <w:rFonts w:cs="Arial"/>
              </w:rPr>
            </w:pPr>
            <w:r w:rsidRPr="007E0B31">
              <w:rPr>
                <w:rFonts w:cs="Arial"/>
              </w:rPr>
              <w:t>Permit for Work for proximity work</w:t>
            </w:r>
          </w:p>
        </w:tc>
        <w:tc>
          <w:tcPr>
            <w:tcW w:w="6634" w:type="dxa"/>
          </w:tcPr>
          <w:p w14:paraId="54941668"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w:t>
            </w:r>
            <w:proofErr w:type="gramStart"/>
            <w:r w:rsidRPr="007E0B31">
              <w:rPr>
                <w:rFonts w:cs="Arial"/>
              </w:rPr>
              <w:t>permits</w:t>
            </w:r>
            <w:proofErr w:type="gramEnd"/>
            <w:r w:rsidRPr="007E0B31">
              <w:rPr>
                <w:rFonts w:cs="Arial"/>
              </w:rPr>
              <w:t xml:space="preserve"> for work are attached as Appendix E to </w:t>
            </w:r>
            <w:r w:rsidRPr="007E0B31">
              <w:rPr>
                <w:rFonts w:cs="Arial"/>
                <w:b/>
              </w:rPr>
              <w:t>OC8B</w:t>
            </w:r>
            <w:r w:rsidRPr="007E0B31">
              <w:rPr>
                <w:rFonts w:cs="Arial"/>
              </w:rPr>
              <w:t>.</w:t>
            </w:r>
          </w:p>
        </w:tc>
      </w:tr>
      <w:tr w:rsidR="00F81D7C" w:rsidRPr="007E0B31" w14:paraId="1F8F8A6D" w14:textId="77777777" w:rsidTr="0DEE1E6E">
        <w:trPr>
          <w:cantSplit/>
        </w:trPr>
        <w:tc>
          <w:tcPr>
            <w:tcW w:w="2884" w:type="dxa"/>
          </w:tcPr>
          <w:p w14:paraId="1B55D572" w14:textId="77777777" w:rsidR="00F81D7C" w:rsidRPr="007E0B31" w:rsidRDefault="00F81D7C" w:rsidP="00F81D7C">
            <w:pPr>
              <w:pStyle w:val="Arial11Bold"/>
              <w:rPr>
                <w:rFonts w:cs="Arial"/>
              </w:rPr>
            </w:pPr>
            <w:r w:rsidRPr="007E0B31">
              <w:rPr>
                <w:rFonts w:cs="Arial"/>
              </w:rPr>
              <w:t>Partial Shutdown</w:t>
            </w:r>
          </w:p>
        </w:tc>
        <w:tc>
          <w:tcPr>
            <w:tcW w:w="6634" w:type="dxa"/>
          </w:tcPr>
          <w:p w14:paraId="46EA24B8" w14:textId="50C4B317" w:rsidR="00F81D7C" w:rsidRPr="007E0B31" w:rsidRDefault="00F81D7C" w:rsidP="00F81D7C">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F81D7C" w:rsidRPr="007E0B31" w14:paraId="01813162" w14:textId="77777777" w:rsidTr="0DEE1E6E">
        <w:trPr>
          <w:cantSplit/>
        </w:trPr>
        <w:tc>
          <w:tcPr>
            <w:tcW w:w="2884" w:type="dxa"/>
          </w:tcPr>
          <w:p w14:paraId="60BE3A6F" w14:textId="77777777" w:rsidR="00F81D7C" w:rsidRPr="007E0B31" w:rsidRDefault="00F81D7C" w:rsidP="00F81D7C">
            <w:pPr>
              <w:pStyle w:val="Arial11Bold"/>
              <w:rPr>
                <w:rFonts w:cs="Arial"/>
              </w:rPr>
            </w:pPr>
            <w:r w:rsidRPr="007E0B31">
              <w:rPr>
                <w:rFonts w:cs="Arial"/>
              </w:rPr>
              <w:lastRenderedPageBreak/>
              <w:t>Pending Grid Code Modification Proposal</w:t>
            </w:r>
          </w:p>
        </w:tc>
        <w:tc>
          <w:tcPr>
            <w:tcW w:w="6634" w:type="dxa"/>
          </w:tcPr>
          <w:p w14:paraId="7CD48F0F" w14:textId="10D6A4B5" w:rsidR="00F81D7C" w:rsidRPr="007E0B31" w:rsidRDefault="00F81D7C" w:rsidP="00F81D7C">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39E6CC1F" w:rsidRPr="38E6A229">
              <w:rPr>
                <w:rFonts w:cs="Arial"/>
                <w:b/>
                <w:bCs/>
              </w:rPr>
              <w:t>ESO</w:t>
            </w:r>
            <w:r w:rsidRPr="38E6A229">
              <w:rPr>
                <w:rFonts w:cs="Arial"/>
                <w:b/>
                <w:bCs/>
              </w:rPr>
              <w:t xml:space="preserve">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F81D7C" w:rsidRPr="007E0B31" w14:paraId="6FD50AA9" w14:textId="77777777" w:rsidTr="0DEE1E6E">
        <w:trPr>
          <w:cantSplit/>
        </w:trPr>
        <w:tc>
          <w:tcPr>
            <w:tcW w:w="2884" w:type="dxa"/>
          </w:tcPr>
          <w:p w14:paraId="18519627" w14:textId="64385BF6" w:rsidR="00F81D7C" w:rsidRPr="00247DBF" w:rsidRDefault="00F81D7C" w:rsidP="00F81D7C">
            <w:pPr>
              <w:pStyle w:val="Arial11Bold"/>
              <w:rPr>
                <w:rFonts w:cs="Arial"/>
              </w:rPr>
            </w:pPr>
            <w:r w:rsidRPr="002510FF">
              <w:rPr>
                <w:rFonts w:cs="Arial"/>
              </w:rPr>
              <w:t>Phase Jump Angle</w:t>
            </w:r>
          </w:p>
        </w:tc>
        <w:tc>
          <w:tcPr>
            <w:tcW w:w="6634" w:type="dxa"/>
          </w:tcPr>
          <w:p w14:paraId="0CFA0D18" w14:textId="612CCA40" w:rsidR="00F81D7C" w:rsidRPr="00247DBF" w:rsidRDefault="00F81D7C" w:rsidP="00F81D7C">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F81D7C" w:rsidRPr="007E0B31" w14:paraId="4A36544F" w14:textId="77777777" w:rsidTr="0DEE1E6E">
        <w:trPr>
          <w:cantSplit/>
        </w:trPr>
        <w:tc>
          <w:tcPr>
            <w:tcW w:w="2884" w:type="dxa"/>
          </w:tcPr>
          <w:p w14:paraId="4B64D01C" w14:textId="0E57E9F2" w:rsidR="00F81D7C" w:rsidRPr="00247DBF" w:rsidRDefault="00F81D7C" w:rsidP="00F81D7C">
            <w:pPr>
              <w:pStyle w:val="Arial11Bold"/>
              <w:rPr>
                <w:rFonts w:cs="Arial"/>
              </w:rPr>
            </w:pPr>
            <w:r w:rsidRPr="002510FF">
              <w:rPr>
                <w:rFonts w:cs="Arial"/>
              </w:rPr>
              <w:t xml:space="preserve">Phase Jump Angle Limit </w:t>
            </w:r>
          </w:p>
        </w:tc>
        <w:tc>
          <w:tcPr>
            <w:tcW w:w="6634" w:type="dxa"/>
          </w:tcPr>
          <w:p w14:paraId="7590AC7E" w14:textId="5DB6A39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F81D7C" w:rsidRPr="007E0B31" w14:paraId="6A5A8541" w14:textId="77777777" w:rsidTr="0DEE1E6E">
        <w:trPr>
          <w:cantSplit/>
        </w:trPr>
        <w:tc>
          <w:tcPr>
            <w:tcW w:w="2884" w:type="dxa"/>
          </w:tcPr>
          <w:p w14:paraId="22CECB1C" w14:textId="42AE6D96" w:rsidR="00F81D7C" w:rsidRPr="00247DBF" w:rsidRDefault="00F81D7C" w:rsidP="00F81D7C">
            <w:pPr>
              <w:pStyle w:val="Arial11Bold"/>
              <w:rPr>
                <w:rFonts w:cs="Arial"/>
              </w:rPr>
            </w:pPr>
            <w:r w:rsidRPr="002510FF">
              <w:rPr>
                <w:rFonts w:cs="Arial"/>
              </w:rPr>
              <w:t>Phase Jump Angle Withstand</w:t>
            </w:r>
          </w:p>
        </w:tc>
        <w:tc>
          <w:tcPr>
            <w:tcW w:w="6634" w:type="dxa"/>
          </w:tcPr>
          <w:p w14:paraId="7252B79A" w14:textId="38AEE0E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F81D7C" w:rsidRPr="007E0B31" w14:paraId="05663CAA" w14:textId="77777777" w:rsidTr="0DEE1E6E">
        <w:trPr>
          <w:cantSplit/>
        </w:trPr>
        <w:tc>
          <w:tcPr>
            <w:tcW w:w="2884" w:type="dxa"/>
          </w:tcPr>
          <w:p w14:paraId="545024B0" w14:textId="77777777" w:rsidR="00F81D7C" w:rsidRPr="007E0B31" w:rsidRDefault="00F81D7C" w:rsidP="00F81D7C">
            <w:pPr>
              <w:pStyle w:val="Arial11Bold"/>
              <w:rPr>
                <w:rFonts w:cs="Arial"/>
              </w:rPr>
            </w:pPr>
            <w:r w:rsidRPr="007E0B31">
              <w:rPr>
                <w:rFonts w:cs="Arial"/>
              </w:rPr>
              <w:t>Phase (Voltage) Unbalance</w:t>
            </w:r>
          </w:p>
        </w:tc>
        <w:tc>
          <w:tcPr>
            <w:tcW w:w="6634" w:type="dxa"/>
          </w:tcPr>
          <w:p w14:paraId="219C5499" w14:textId="77777777" w:rsidR="00F81D7C" w:rsidRPr="007E0B31" w:rsidRDefault="00F81D7C" w:rsidP="00F81D7C">
            <w:pPr>
              <w:pStyle w:val="TableArial11"/>
              <w:rPr>
                <w:rFonts w:cs="Arial"/>
              </w:rPr>
            </w:pPr>
            <w:r w:rsidRPr="007E0B31">
              <w:rPr>
                <w:rFonts w:cs="Arial"/>
              </w:rPr>
              <w:t>The ratio (in percent) between the rms values of the negative sequence component and the positive sequence component of the voltage.</w:t>
            </w:r>
          </w:p>
        </w:tc>
      </w:tr>
      <w:tr w:rsidR="00F81D7C" w:rsidRPr="007E0B31" w14:paraId="0C635CC5" w14:textId="77777777" w:rsidTr="0DEE1E6E">
        <w:trPr>
          <w:cantSplit/>
        </w:trPr>
        <w:tc>
          <w:tcPr>
            <w:tcW w:w="2884" w:type="dxa"/>
          </w:tcPr>
          <w:p w14:paraId="3E31F962" w14:textId="77777777" w:rsidR="00F81D7C" w:rsidRPr="007E0B31" w:rsidRDefault="00F81D7C" w:rsidP="00F81D7C">
            <w:pPr>
              <w:pStyle w:val="Arial11Bold"/>
              <w:rPr>
                <w:rFonts w:cs="Arial"/>
              </w:rPr>
            </w:pPr>
            <w:r w:rsidRPr="007E0B31">
              <w:rPr>
                <w:rFonts w:cs="Arial"/>
              </w:rPr>
              <w:t>Physical Notification</w:t>
            </w:r>
          </w:p>
        </w:tc>
        <w:tc>
          <w:tcPr>
            <w:tcW w:w="6634" w:type="dxa"/>
          </w:tcPr>
          <w:p w14:paraId="1E390436" w14:textId="77777777" w:rsidR="00F81D7C" w:rsidRPr="007E0B31" w:rsidRDefault="00F81D7C" w:rsidP="00F81D7C">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F81D7C" w:rsidRPr="007E0B31" w14:paraId="583C475D" w14:textId="77777777" w:rsidTr="0DEE1E6E">
        <w:trPr>
          <w:cantSplit/>
        </w:trPr>
        <w:tc>
          <w:tcPr>
            <w:tcW w:w="2884" w:type="dxa"/>
          </w:tcPr>
          <w:p w14:paraId="5AEA9A2D" w14:textId="77777777" w:rsidR="00F81D7C" w:rsidRPr="007E0B31" w:rsidRDefault="00F81D7C" w:rsidP="00F81D7C">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F81D7C" w:rsidRPr="007E0B31" w14:paraId="5058EEC1" w14:textId="77777777" w:rsidTr="0DEE1E6E">
        <w:trPr>
          <w:cantSplit/>
        </w:trPr>
        <w:tc>
          <w:tcPr>
            <w:tcW w:w="2884" w:type="dxa"/>
          </w:tcPr>
          <w:p w14:paraId="1B8A9F6B" w14:textId="77777777" w:rsidR="00F81D7C" w:rsidRPr="007E0B31" w:rsidRDefault="00F81D7C" w:rsidP="00F81D7C">
            <w:pPr>
              <w:pStyle w:val="Arial11Bold"/>
              <w:rPr>
                <w:rFonts w:cs="Arial"/>
              </w:rPr>
            </w:pPr>
            <w:r w:rsidRPr="007E0B31">
              <w:rPr>
                <w:rFonts w:cs="Arial"/>
              </w:rPr>
              <w:t>Planned Maintenance Outage</w:t>
            </w:r>
          </w:p>
        </w:tc>
        <w:tc>
          <w:tcPr>
            <w:tcW w:w="6634" w:type="dxa"/>
          </w:tcPr>
          <w:p w14:paraId="30127D2D" w14:textId="435FEC76" w:rsidR="00F81D7C" w:rsidRPr="007E0B31" w:rsidRDefault="00F81D7C" w:rsidP="00F81D7C">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F81D7C" w:rsidRPr="007E0B31" w14:paraId="0012AFBC" w14:textId="77777777" w:rsidTr="0DEE1E6E">
        <w:trPr>
          <w:cantSplit/>
        </w:trPr>
        <w:tc>
          <w:tcPr>
            <w:tcW w:w="2884" w:type="dxa"/>
          </w:tcPr>
          <w:p w14:paraId="7ECC3FEC" w14:textId="77777777" w:rsidR="00F81D7C" w:rsidRPr="007E0B31" w:rsidRDefault="00F81D7C" w:rsidP="00F81D7C">
            <w:pPr>
              <w:pStyle w:val="Arial11Bold"/>
              <w:rPr>
                <w:rFonts w:cs="Arial"/>
              </w:rPr>
            </w:pPr>
            <w:r w:rsidRPr="007E0B31">
              <w:rPr>
                <w:rFonts w:cs="Arial"/>
              </w:rPr>
              <w:t>Planned Outage</w:t>
            </w:r>
          </w:p>
        </w:tc>
        <w:tc>
          <w:tcPr>
            <w:tcW w:w="6634" w:type="dxa"/>
          </w:tcPr>
          <w:p w14:paraId="7CBD2A74" w14:textId="51FF4C20" w:rsidR="00F81D7C" w:rsidRPr="007E0B31" w:rsidRDefault="00F81D7C" w:rsidP="00F81D7C">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F81D7C" w:rsidRPr="007E0B31" w14:paraId="5F0D47AA" w14:textId="77777777" w:rsidTr="0DEE1E6E">
        <w:trPr>
          <w:cantSplit/>
        </w:trPr>
        <w:tc>
          <w:tcPr>
            <w:tcW w:w="2884" w:type="dxa"/>
          </w:tcPr>
          <w:p w14:paraId="67EC820E" w14:textId="77777777" w:rsidR="00F81D7C" w:rsidRPr="007E0B31" w:rsidRDefault="00F81D7C" w:rsidP="00F81D7C">
            <w:pPr>
              <w:pStyle w:val="Arial11Bold"/>
              <w:rPr>
                <w:rFonts w:cs="Arial"/>
              </w:rPr>
            </w:pPr>
            <w:r w:rsidRPr="007E0B31">
              <w:rPr>
                <w:rFonts w:cs="Arial"/>
              </w:rPr>
              <w:t>Plant</w:t>
            </w:r>
          </w:p>
        </w:tc>
        <w:tc>
          <w:tcPr>
            <w:tcW w:w="6634" w:type="dxa"/>
          </w:tcPr>
          <w:p w14:paraId="77464D38" w14:textId="77777777" w:rsidR="00F81D7C" w:rsidRPr="007E0B31" w:rsidRDefault="00F81D7C" w:rsidP="00F81D7C">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F81D7C" w:rsidRPr="007E0B31" w14:paraId="78245E04" w14:textId="77777777" w:rsidTr="0DEE1E6E">
        <w:trPr>
          <w:cantSplit/>
        </w:trPr>
        <w:tc>
          <w:tcPr>
            <w:tcW w:w="2884" w:type="dxa"/>
          </w:tcPr>
          <w:p w14:paraId="1B833B5F" w14:textId="77777777" w:rsidR="00F81D7C" w:rsidRPr="007E0B31" w:rsidRDefault="00F81D7C" w:rsidP="00F81D7C">
            <w:pPr>
              <w:pStyle w:val="Arial11Bold"/>
              <w:rPr>
                <w:rFonts w:cs="Arial"/>
              </w:rPr>
            </w:pPr>
            <w:r w:rsidRPr="007E0B31">
              <w:rPr>
                <w:rFonts w:cs="Arial"/>
              </w:rPr>
              <w:lastRenderedPageBreak/>
              <w:t>Point of Common Coupling</w:t>
            </w:r>
          </w:p>
        </w:tc>
        <w:tc>
          <w:tcPr>
            <w:tcW w:w="6634" w:type="dxa"/>
          </w:tcPr>
          <w:p w14:paraId="14897399" w14:textId="77777777" w:rsidR="00F81D7C" w:rsidRPr="007E0B31" w:rsidRDefault="00F81D7C" w:rsidP="00F81D7C">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F81D7C" w:rsidRPr="007E0B31" w14:paraId="5E9A00B9" w14:textId="77777777" w:rsidTr="0DEE1E6E">
        <w:trPr>
          <w:cantSplit/>
        </w:trPr>
        <w:tc>
          <w:tcPr>
            <w:tcW w:w="2884" w:type="dxa"/>
          </w:tcPr>
          <w:p w14:paraId="2637AA74" w14:textId="77777777" w:rsidR="00F81D7C" w:rsidRPr="007E0B31" w:rsidRDefault="00F81D7C" w:rsidP="00F81D7C">
            <w:pPr>
              <w:pStyle w:val="Arial11Bold"/>
              <w:rPr>
                <w:rFonts w:cs="Arial"/>
              </w:rPr>
            </w:pPr>
            <w:r w:rsidRPr="007E0B31">
              <w:rPr>
                <w:rFonts w:cs="Arial"/>
              </w:rPr>
              <w:t>Point of Connection</w:t>
            </w:r>
          </w:p>
        </w:tc>
        <w:tc>
          <w:tcPr>
            <w:tcW w:w="6634" w:type="dxa"/>
          </w:tcPr>
          <w:p w14:paraId="4092E64D" w14:textId="77777777" w:rsidR="00F81D7C" w:rsidRPr="007E0B31" w:rsidRDefault="00F81D7C" w:rsidP="00F81D7C">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F81D7C" w:rsidRPr="007E0B31" w14:paraId="12DBCD04" w14:textId="77777777" w:rsidTr="0DEE1E6E">
        <w:trPr>
          <w:cantSplit/>
        </w:trPr>
        <w:tc>
          <w:tcPr>
            <w:tcW w:w="2884" w:type="dxa"/>
          </w:tcPr>
          <w:p w14:paraId="551A907F" w14:textId="77777777" w:rsidR="00F81D7C" w:rsidRPr="007E0B31" w:rsidRDefault="00F81D7C" w:rsidP="00F81D7C">
            <w:pPr>
              <w:pStyle w:val="Arial11Bold"/>
              <w:rPr>
                <w:rFonts w:cs="Arial"/>
              </w:rPr>
            </w:pPr>
            <w:r w:rsidRPr="007E0B31">
              <w:rPr>
                <w:rFonts w:cs="Arial"/>
              </w:rPr>
              <w:t>Point of Isolation</w:t>
            </w:r>
          </w:p>
        </w:tc>
        <w:tc>
          <w:tcPr>
            <w:tcW w:w="6634" w:type="dxa"/>
          </w:tcPr>
          <w:p w14:paraId="7726496D" w14:textId="77777777" w:rsidR="00F81D7C" w:rsidRPr="007E0B31" w:rsidRDefault="00F81D7C" w:rsidP="00F81D7C">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F81D7C" w:rsidRPr="007E0B31" w14:paraId="79CC6E2F" w14:textId="77777777" w:rsidTr="0DEE1E6E">
        <w:trPr>
          <w:cantSplit/>
        </w:trPr>
        <w:tc>
          <w:tcPr>
            <w:tcW w:w="2884" w:type="dxa"/>
          </w:tcPr>
          <w:p w14:paraId="1554D405" w14:textId="77777777" w:rsidR="00F81D7C" w:rsidRPr="007E0B31" w:rsidRDefault="00F81D7C" w:rsidP="00F81D7C">
            <w:pPr>
              <w:pStyle w:val="Arial11Bold"/>
              <w:rPr>
                <w:rFonts w:cs="Arial"/>
              </w:rPr>
            </w:pPr>
            <w:r w:rsidRPr="007E0B31">
              <w:rPr>
                <w:rFonts w:cs="Arial"/>
              </w:rPr>
              <w:t>Post-Control Phase</w:t>
            </w:r>
          </w:p>
        </w:tc>
        <w:tc>
          <w:tcPr>
            <w:tcW w:w="6634" w:type="dxa"/>
          </w:tcPr>
          <w:p w14:paraId="725674D1" w14:textId="77777777" w:rsidR="00F81D7C" w:rsidRPr="007E0B31" w:rsidRDefault="00F81D7C" w:rsidP="00F81D7C">
            <w:pPr>
              <w:pStyle w:val="TableArial11"/>
              <w:rPr>
                <w:rFonts w:cs="Arial"/>
              </w:rPr>
            </w:pPr>
            <w:r w:rsidRPr="007E0B31">
              <w:rPr>
                <w:rFonts w:cs="Arial"/>
              </w:rPr>
              <w:t>The period following real time operation.</w:t>
            </w:r>
          </w:p>
        </w:tc>
      </w:tr>
      <w:tr w:rsidR="00F81D7C" w:rsidRPr="007E0B31" w14:paraId="6D586683" w14:textId="77777777" w:rsidTr="0DEE1E6E">
        <w:trPr>
          <w:cantSplit/>
        </w:trPr>
        <w:tc>
          <w:tcPr>
            <w:tcW w:w="2884" w:type="dxa"/>
          </w:tcPr>
          <w:p w14:paraId="32ABEF72" w14:textId="77777777" w:rsidR="00F81D7C" w:rsidRPr="007E0B31" w:rsidRDefault="00F81D7C" w:rsidP="00F81D7C">
            <w:pPr>
              <w:pStyle w:val="Arial11Bold"/>
              <w:rPr>
                <w:rFonts w:cs="Arial"/>
              </w:rPr>
            </w:pPr>
            <w:r w:rsidRPr="007E0B31">
              <w:rPr>
                <w:rFonts w:cs="Arial"/>
              </w:rPr>
              <w:t>Power Available</w:t>
            </w:r>
          </w:p>
        </w:tc>
        <w:tc>
          <w:tcPr>
            <w:tcW w:w="6634" w:type="dxa"/>
          </w:tcPr>
          <w:p w14:paraId="090DB153" w14:textId="783F911A" w:rsidR="00F81D7C" w:rsidRPr="007E0B31" w:rsidRDefault="00F81D7C" w:rsidP="00F81D7C">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F81D7C" w:rsidRPr="007E0B31" w14:paraId="345CCB51" w14:textId="77777777" w:rsidTr="0DEE1E6E">
        <w:trPr>
          <w:cantSplit/>
        </w:trPr>
        <w:tc>
          <w:tcPr>
            <w:tcW w:w="2884" w:type="dxa"/>
          </w:tcPr>
          <w:p w14:paraId="7361939E" w14:textId="77777777" w:rsidR="00F81D7C" w:rsidRPr="007E0B31" w:rsidRDefault="00F81D7C" w:rsidP="00F81D7C">
            <w:pPr>
              <w:pStyle w:val="Arial11Bold"/>
              <w:rPr>
                <w:rFonts w:cs="Arial"/>
              </w:rPr>
            </w:pPr>
            <w:r w:rsidRPr="007E0B31">
              <w:rPr>
                <w:rFonts w:cs="Arial"/>
              </w:rPr>
              <w:t>Power Factor</w:t>
            </w:r>
          </w:p>
        </w:tc>
        <w:tc>
          <w:tcPr>
            <w:tcW w:w="6634" w:type="dxa"/>
          </w:tcPr>
          <w:p w14:paraId="01690120" w14:textId="77777777" w:rsidR="00F81D7C" w:rsidRPr="007E0B31" w:rsidRDefault="00F81D7C" w:rsidP="00F81D7C">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F81D7C" w:rsidRPr="007E0B31" w14:paraId="2852E6E0" w14:textId="77777777" w:rsidTr="0DEE1E6E">
        <w:trPr>
          <w:cantSplit/>
        </w:trPr>
        <w:tc>
          <w:tcPr>
            <w:tcW w:w="2884" w:type="dxa"/>
          </w:tcPr>
          <w:p w14:paraId="66F0C016" w14:textId="77777777" w:rsidR="00F81D7C" w:rsidRPr="007E0B31" w:rsidRDefault="00F81D7C" w:rsidP="00F81D7C">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F81D7C" w:rsidRPr="007E0B31" w14:paraId="562ACF6D" w14:textId="77777777" w:rsidTr="0DEE1E6E">
        <w:trPr>
          <w:cantSplit/>
        </w:trPr>
        <w:tc>
          <w:tcPr>
            <w:tcW w:w="2884" w:type="dxa"/>
          </w:tcPr>
          <w:p w14:paraId="0F6FF16D"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F81D7C" w:rsidRPr="007E0B31" w14:paraId="53E0E2A7" w14:textId="77777777" w:rsidTr="0DEE1E6E">
        <w:trPr>
          <w:cantSplit/>
        </w:trPr>
        <w:tc>
          <w:tcPr>
            <w:tcW w:w="2884" w:type="dxa"/>
          </w:tcPr>
          <w:p w14:paraId="43647C9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F81D7C" w:rsidRPr="007E0B31" w14:paraId="06D65955" w14:textId="77777777" w:rsidTr="0DEE1E6E">
        <w:trPr>
          <w:cantSplit/>
        </w:trPr>
        <w:tc>
          <w:tcPr>
            <w:tcW w:w="2884" w:type="dxa"/>
          </w:tcPr>
          <w:p w14:paraId="7563FE8D" w14:textId="77777777" w:rsidR="00F81D7C" w:rsidRPr="007E0B31" w:rsidRDefault="00F81D7C" w:rsidP="00F81D7C">
            <w:pPr>
              <w:pStyle w:val="Arial11Bold"/>
              <w:rPr>
                <w:rFonts w:cs="Arial"/>
              </w:rPr>
            </w:pPr>
            <w:r w:rsidRPr="007E0B31">
              <w:rPr>
                <w:rFonts w:cs="Arial"/>
              </w:rPr>
              <w:t>Power Island</w:t>
            </w:r>
          </w:p>
        </w:tc>
        <w:tc>
          <w:tcPr>
            <w:tcW w:w="6634" w:type="dxa"/>
          </w:tcPr>
          <w:p w14:paraId="18296362" w14:textId="0B558EC0" w:rsidR="00F81D7C" w:rsidRPr="007E0B31" w:rsidRDefault="00F81D7C" w:rsidP="00F81D7C">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 xml:space="preserve">Total </w:t>
            </w:r>
            <w:proofErr w:type="gramStart"/>
            <w:r w:rsidRPr="00133906">
              <w:rPr>
                <w:rFonts w:eastAsia="Cambria" w:cs="Arial"/>
                <w:b/>
                <w:bCs/>
                <w:snapToGrid/>
                <w:color w:val="000000"/>
                <w:lang w:eastAsia="en-GB"/>
              </w:rPr>
              <w:t>System</w:t>
            </w:r>
            <w:proofErr w:type="gramEnd"/>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F81D7C" w:rsidRPr="007E0B31" w14:paraId="7C3D7BF6" w14:textId="77777777" w:rsidTr="0DEE1E6E">
        <w:trPr>
          <w:cantSplit/>
        </w:trPr>
        <w:tc>
          <w:tcPr>
            <w:tcW w:w="2884" w:type="dxa"/>
          </w:tcPr>
          <w:p w14:paraId="682DC43B" w14:textId="77777777" w:rsidR="00F81D7C" w:rsidRPr="007E0B31" w:rsidRDefault="00F81D7C" w:rsidP="00F81D7C">
            <w:pPr>
              <w:pStyle w:val="Arial11Bold"/>
              <w:rPr>
                <w:rFonts w:cs="Arial"/>
              </w:rPr>
            </w:pPr>
            <w:r w:rsidRPr="007E0B31">
              <w:rPr>
                <w:rFonts w:cs="Arial"/>
              </w:rPr>
              <w:t>Power Park Module</w:t>
            </w:r>
          </w:p>
        </w:tc>
        <w:tc>
          <w:tcPr>
            <w:tcW w:w="6634" w:type="dxa"/>
          </w:tcPr>
          <w:p w14:paraId="3ECDE7AC"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F81D7C" w:rsidRPr="007E0B31" w14:paraId="6D897286" w14:textId="77777777" w:rsidTr="0DEE1E6E">
        <w:trPr>
          <w:cantSplit/>
        </w:trPr>
        <w:tc>
          <w:tcPr>
            <w:tcW w:w="2884" w:type="dxa"/>
          </w:tcPr>
          <w:p w14:paraId="5DC97B56" w14:textId="77777777" w:rsidR="00F81D7C" w:rsidRPr="007E0B31" w:rsidRDefault="00F81D7C" w:rsidP="00F81D7C">
            <w:pPr>
              <w:pStyle w:val="Arial11Bold"/>
              <w:rPr>
                <w:rFonts w:cs="Arial"/>
              </w:rPr>
            </w:pPr>
            <w:r w:rsidRPr="007E0B31">
              <w:rPr>
                <w:rFonts w:cs="Arial"/>
              </w:rPr>
              <w:t>Power Park Module Availability Matrix</w:t>
            </w:r>
          </w:p>
        </w:tc>
        <w:tc>
          <w:tcPr>
            <w:tcW w:w="6634" w:type="dxa"/>
          </w:tcPr>
          <w:p w14:paraId="158D6C89" w14:textId="77777777" w:rsidR="00F81D7C" w:rsidRPr="007E0B31" w:rsidRDefault="00F81D7C" w:rsidP="00F81D7C">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F81D7C" w:rsidRPr="007E0B31" w14:paraId="4C2DEAED" w14:textId="77777777" w:rsidTr="0DEE1E6E">
        <w:trPr>
          <w:cantSplit/>
        </w:trPr>
        <w:tc>
          <w:tcPr>
            <w:tcW w:w="2884" w:type="dxa"/>
          </w:tcPr>
          <w:p w14:paraId="4CFB65B5" w14:textId="77777777" w:rsidR="00F81D7C" w:rsidRPr="007E0B31" w:rsidRDefault="00F81D7C" w:rsidP="00F81D7C">
            <w:pPr>
              <w:pStyle w:val="Arial11Bold"/>
              <w:rPr>
                <w:rFonts w:cs="Arial"/>
              </w:rPr>
            </w:pPr>
            <w:r w:rsidRPr="007E0B31">
              <w:rPr>
                <w:rFonts w:cs="Arial"/>
              </w:rPr>
              <w:lastRenderedPageBreak/>
              <w:t>Power Park Module Planning Matrix</w:t>
            </w:r>
          </w:p>
        </w:tc>
        <w:tc>
          <w:tcPr>
            <w:tcW w:w="6634" w:type="dxa"/>
          </w:tcPr>
          <w:p w14:paraId="6379A14D" w14:textId="77777777" w:rsidR="00F81D7C" w:rsidRPr="007E0B31" w:rsidRDefault="00F81D7C" w:rsidP="00F81D7C">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F81D7C" w:rsidRPr="007E0B31" w14:paraId="73636B09" w14:textId="77777777" w:rsidTr="0DEE1E6E">
        <w:trPr>
          <w:cantSplit/>
        </w:trPr>
        <w:tc>
          <w:tcPr>
            <w:tcW w:w="2884" w:type="dxa"/>
          </w:tcPr>
          <w:p w14:paraId="189A6BC7" w14:textId="77777777" w:rsidR="00F81D7C" w:rsidRPr="007E0B31" w:rsidRDefault="00F81D7C" w:rsidP="00F81D7C">
            <w:pPr>
              <w:pStyle w:val="Arial11Bold"/>
              <w:rPr>
                <w:rFonts w:cs="Arial"/>
              </w:rPr>
            </w:pPr>
            <w:r w:rsidRPr="007E0B31">
              <w:rPr>
                <w:rFonts w:cs="Arial"/>
              </w:rPr>
              <w:t>Power Park Unit</w:t>
            </w:r>
          </w:p>
        </w:tc>
        <w:tc>
          <w:tcPr>
            <w:tcW w:w="6634" w:type="dxa"/>
          </w:tcPr>
          <w:p w14:paraId="7725776C"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F81D7C" w:rsidRPr="007E0B31" w14:paraId="45419B2C" w14:textId="77777777" w:rsidTr="0DEE1E6E">
        <w:trPr>
          <w:cantSplit/>
        </w:trPr>
        <w:tc>
          <w:tcPr>
            <w:tcW w:w="2884" w:type="dxa"/>
          </w:tcPr>
          <w:p w14:paraId="480E1B66" w14:textId="77777777" w:rsidR="00F81D7C" w:rsidRPr="007E0B31" w:rsidRDefault="00F81D7C" w:rsidP="00F81D7C">
            <w:pPr>
              <w:pStyle w:val="Arial11Bold"/>
              <w:rPr>
                <w:rFonts w:cs="Arial"/>
              </w:rPr>
            </w:pPr>
            <w:r w:rsidRPr="007E0B31">
              <w:rPr>
                <w:rFonts w:cs="Arial"/>
              </w:rPr>
              <w:t xml:space="preserve">Power Station </w:t>
            </w:r>
          </w:p>
        </w:tc>
        <w:tc>
          <w:tcPr>
            <w:tcW w:w="6634" w:type="dxa"/>
          </w:tcPr>
          <w:p w14:paraId="603DFDE1" w14:textId="32880D9B" w:rsidR="00F81D7C" w:rsidRPr="007E0B31" w:rsidRDefault="00F81D7C" w:rsidP="00F81D7C">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F81D7C" w:rsidRPr="007E0B31" w14:paraId="6AE088B1" w14:textId="77777777" w:rsidTr="0DEE1E6E">
        <w:trPr>
          <w:cantSplit/>
        </w:trPr>
        <w:tc>
          <w:tcPr>
            <w:tcW w:w="2884" w:type="dxa"/>
          </w:tcPr>
          <w:p w14:paraId="00EAB92F" w14:textId="77777777" w:rsidR="00F81D7C" w:rsidRPr="007E0B31" w:rsidRDefault="00F81D7C" w:rsidP="00F81D7C">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F81D7C" w:rsidRPr="007E0B31" w:rsidRDefault="00F81D7C" w:rsidP="00F81D7C">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F81D7C" w:rsidRPr="007E0B31" w14:paraId="4E0EED07" w14:textId="77777777" w:rsidTr="0DEE1E6E">
        <w:trPr>
          <w:cantSplit/>
        </w:trPr>
        <w:tc>
          <w:tcPr>
            <w:tcW w:w="2884" w:type="dxa"/>
          </w:tcPr>
          <w:p w14:paraId="42E8EE81" w14:textId="77777777" w:rsidR="00F81D7C" w:rsidRPr="007E0B31" w:rsidRDefault="00F81D7C" w:rsidP="00F81D7C">
            <w:pPr>
              <w:pStyle w:val="Arial11Bold"/>
              <w:rPr>
                <w:rFonts w:cs="Arial"/>
              </w:rPr>
            </w:pPr>
            <w:r w:rsidRPr="007E0B31">
              <w:rPr>
                <w:rFonts w:cs="Arial"/>
              </w:rPr>
              <w:t>Preface</w:t>
            </w:r>
          </w:p>
        </w:tc>
        <w:tc>
          <w:tcPr>
            <w:tcW w:w="6634" w:type="dxa"/>
          </w:tcPr>
          <w:p w14:paraId="7D129C9B" w14:textId="77777777" w:rsidR="00F81D7C" w:rsidRPr="007E0B31" w:rsidRDefault="00F81D7C" w:rsidP="00F81D7C">
            <w:pPr>
              <w:pStyle w:val="TableArial11"/>
              <w:rPr>
                <w:rFonts w:cs="Arial"/>
              </w:rPr>
            </w:pPr>
            <w:r w:rsidRPr="007E0B31">
              <w:rPr>
                <w:rFonts w:cs="Arial"/>
              </w:rPr>
              <w:t>The preface to the Grid Code (which does not form part of the Grid Code and therefore is not binding).</w:t>
            </w:r>
          </w:p>
        </w:tc>
      </w:tr>
      <w:tr w:rsidR="00F81D7C" w:rsidRPr="007E0B31" w14:paraId="1E032995" w14:textId="77777777" w:rsidTr="0DEE1E6E">
        <w:trPr>
          <w:cantSplit/>
        </w:trPr>
        <w:tc>
          <w:tcPr>
            <w:tcW w:w="2884" w:type="dxa"/>
          </w:tcPr>
          <w:p w14:paraId="2DA81629" w14:textId="77777777" w:rsidR="00F81D7C" w:rsidRPr="007E0B31" w:rsidRDefault="00F81D7C" w:rsidP="00F81D7C">
            <w:pPr>
              <w:pStyle w:val="Arial11Bold"/>
              <w:rPr>
                <w:rFonts w:cs="Arial"/>
              </w:rPr>
            </w:pPr>
            <w:r w:rsidRPr="007E0B31">
              <w:rPr>
                <w:rFonts w:cs="Arial"/>
              </w:rPr>
              <w:t>Preliminary Notice</w:t>
            </w:r>
          </w:p>
        </w:tc>
        <w:tc>
          <w:tcPr>
            <w:tcW w:w="6634" w:type="dxa"/>
          </w:tcPr>
          <w:p w14:paraId="2466FCF6" w14:textId="4188FF36" w:rsidR="00F81D7C" w:rsidRPr="007E0B31" w:rsidRDefault="00F81D7C" w:rsidP="00F81D7C">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F81D7C" w:rsidRPr="007E0B31" w14:paraId="717ACE5D" w14:textId="77777777" w:rsidTr="0DEE1E6E">
        <w:trPr>
          <w:cantSplit/>
        </w:trPr>
        <w:tc>
          <w:tcPr>
            <w:tcW w:w="2884" w:type="dxa"/>
          </w:tcPr>
          <w:p w14:paraId="7A5F0627" w14:textId="77777777" w:rsidR="00F81D7C" w:rsidRPr="007E0B31" w:rsidRDefault="00F81D7C" w:rsidP="00F81D7C">
            <w:pPr>
              <w:pStyle w:val="Arial11Bold"/>
              <w:rPr>
                <w:rFonts w:cs="Arial"/>
              </w:rPr>
            </w:pPr>
            <w:r w:rsidRPr="007E0B31">
              <w:rPr>
                <w:rFonts w:cs="Arial"/>
              </w:rPr>
              <w:t>Preliminary Project Planning Data</w:t>
            </w:r>
          </w:p>
        </w:tc>
        <w:tc>
          <w:tcPr>
            <w:tcW w:w="6634" w:type="dxa"/>
          </w:tcPr>
          <w:p w14:paraId="2A7BFBE2" w14:textId="77777777" w:rsidR="00F81D7C" w:rsidRPr="007E0B31" w:rsidRDefault="00F81D7C" w:rsidP="00F81D7C">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F81D7C" w:rsidRPr="007E0B31" w14:paraId="3A69BCE4" w14:textId="77777777" w:rsidTr="0DEE1E6E">
        <w:trPr>
          <w:cantSplit/>
        </w:trPr>
        <w:tc>
          <w:tcPr>
            <w:tcW w:w="2884" w:type="dxa"/>
          </w:tcPr>
          <w:p w14:paraId="7E5AC1B9" w14:textId="77777777" w:rsidR="00F81D7C" w:rsidRPr="007E0B31" w:rsidRDefault="00F81D7C" w:rsidP="00F81D7C">
            <w:pPr>
              <w:pStyle w:val="Arial11Bold"/>
              <w:rPr>
                <w:rFonts w:cs="Arial"/>
              </w:rPr>
            </w:pPr>
            <w:r w:rsidRPr="007E0B31">
              <w:rPr>
                <w:rFonts w:cs="Arial"/>
              </w:rPr>
              <w:t>Primary Response</w:t>
            </w:r>
          </w:p>
        </w:tc>
        <w:tc>
          <w:tcPr>
            <w:tcW w:w="6634" w:type="dxa"/>
          </w:tcPr>
          <w:p w14:paraId="7AC6DF19"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F81D7C" w:rsidRPr="007E0B31" w14:paraId="2901EA52" w14:textId="77777777" w:rsidTr="0DEE1E6E">
        <w:trPr>
          <w:cantSplit/>
        </w:trPr>
        <w:tc>
          <w:tcPr>
            <w:tcW w:w="2884" w:type="dxa"/>
          </w:tcPr>
          <w:p w14:paraId="05804595" w14:textId="77777777" w:rsidR="00F81D7C" w:rsidRPr="007E0B31" w:rsidRDefault="00F81D7C" w:rsidP="00F81D7C">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F81D7C" w:rsidRPr="007E0B31" w:rsidRDefault="00F81D7C" w:rsidP="00F81D7C">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F81D7C" w:rsidRPr="007E0B31" w14:paraId="147F892A" w14:textId="77777777" w:rsidTr="0DEE1E6E">
        <w:trPr>
          <w:cantSplit/>
        </w:trPr>
        <w:tc>
          <w:tcPr>
            <w:tcW w:w="2884" w:type="dxa"/>
          </w:tcPr>
          <w:p w14:paraId="498708EE" w14:textId="77777777" w:rsidR="00F81D7C" w:rsidRPr="007E0B31" w:rsidRDefault="00F81D7C" w:rsidP="00F81D7C">
            <w:pPr>
              <w:pStyle w:val="Arial11Bold"/>
              <w:rPr>
                <w:rFonts w:cs="Arial"/>
              </w:rPr>
            </w:pPr>
            <w:r w:rsidRPr="007E0B31">
              <w:rPr>
                <w:rFonts w:cs="Arial"/>
              </w:rPr>
              <w:t>Programming Phase</w:t>
            </w:r>
          </w:p>
        </w:tc>
        <w:tc>
          <w:tcPr>
            <w:tcW w:w="6634" w:type="dxa"/>
          </w:tcPr>
          <w:p w14:paraId="5C6E74B1" w14:textId="77777777" w:rsidR="00F81D7C" w:rsidRPr="007E0B31" w:rsidRDefault="00F81D7C" w:rsidP="00F81D7C">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F81D7C" w:rsidRPr="007E0B31" w14:paraId="528BEDE3" w14:textId="77777777" w:rsidTr="0DEE1E6E">
        <w:trPr>
          <w:cantSplit/>
        </w:trPr>
        <w:tc>
          <w:tcPr>
            <w:tcW w:w="2884" w:type="dxa"/>
          </w:tcPr>
          <w:p w14:paraId="7BBDC215" w14:textId="77777777" w:rsidR="00F81D7C" w:rsidRPr="007E0B31" w:rsidRDefault="00F81D7C" w:rsidP="00F81D7C">
            <w:pPr>
              <w:pStyle w:val="Arial11Bold"/>
              <w:rPr>
                <w:rFonts w:cs="Arial"/>
              </w:rPr>
            </w:pPr>
            <w:r w:rsidRPr="007E0B31">
              <w:rPr>
                <w:rFonts w:cs="Arial"/>
              </w:rPr>
              <w:t>Proposal Notice</w:t>
            </w:r>
          </w:p>
        </w:tc>
        <w:tc>
          <w:tcPr>
            <w:tcW w:w="6634" w:type="dxa"/>
          </w:tcPr>
          <w:p w14:paraId="39CB97D1" w14:textId="64B55C4F" w:rsidR="00F81D7C" w:rsidRPr="007E0B31" w:rsidRDefault="00F81D7C" w:rsidP="00F81D7C">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F81D7C" w:rsidRPr="007E0B31" w14:paraId="432EF504" w14:textId="77777777" w:rsidTr="0DEE1E6E">
        <w:trPr>
          <w:cantSplit/>
        </w:trPr>
        <w:tc>
          <w:tcPr>
            <w:tcW w:w="2884" w:type="dxa"/>
          </w:tcPr>
          <w:p w14:paraId="5D3209CF" w14:textId="77777777" w:rsidR="00F81D7C" w:rsidRPr="007E0B31" w:rsidRDefault="00F81D7C" w:rsidP="00F81D7C">
            <w:pPr>
              <w:pStyle w:val="Arial11Bold"/>
              <w:rPr>
                <w:rFonts w:cs="Arial"/>
              </w:rPr>
            </w:pPr>
            <w:r w:rsidRPr="007E0B31">
              <w:rPr>
                <w:rFonts w:cs="Arial"/>
              </w:rPr>
              <w:lastRenderedPageBreak/>
              <w:t>Proposal Report</w:t>
            </w:r>
          </w:p>
        </w:tc>
        <w:tc>
          <w:tcPr>
            <w:tcW w:w="6634" w:type="dxa"/>
          </w:tcPr>
          <w:p w14:paraId="63AF3D10" w14:textId="77777777" w:rsidR="00F81D7C" w:rsidRPr="007E0B31" w:rsidRDefault="00F81D7C" w:rsidP="00F81D7C">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roofErr w:type="gramStart"/>
            <w:r w:rsidRPr="007E0B31">
              <w:rPr>
                <w:rFonts w:cs="Arial"/>
              </w:rPr>
              <w:t>);</w:t>
            </w:r>
            <w:proofErr w:type="gramEnd"/>
          </w:p>
          <w:p w14:paraId="5D47623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F81D7C" w:rsidRPr="007E0B31" w:rsidRDefault="00F81D7C" w:rsidP="00F81D7C">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F81D7C" w:rsidRPr="007E0B31" w14:paraId="6C46AF56" w14:textId="77777777" w:rsidTr="0DEE1E6E">
        <w:trPr>
          <w:cantSplit/>
        </w:trPr>
        <w:tc>
          <w:tcPr>
            <w:tcW w:w="2884" w:type="dxa"/>
          </w:tcPr>
          <w:p w14:paraId="7B7A60CF" w14:textId="77777777" w:rsidR="00F81D7C" w:rsidRPr="007E0B31" w:rsidRDefault="00F81D7C" w:rsidP="00F81D7C">
            <w:pPr>
              <w:pStyle w:val="Arial11Bold"/>
              <w:rPr>
                <w:rFonts w:cs="Arial"/>
              </w:rPr>
            </w:pPr>
            <w:r w:rsidRPr="007E0B31">
              <w:rPr>
                <w:rFonts w:cs="Arial"/>
              </w:rPr>
              <w:t>Proposed Implementation Date</w:t>
            </w:r>
          </w:p>
        </w:tc>
        <w:tc>
          <w:tcPr>
            <w:tcW w:w="6634" w:type="dxa"/>
          </w:tcPr>
          <w:p w14:paraId="20E0D48B"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w:t>
            </w:r>
            <w:proofErr w:type="spellStart"/>
            <w:r w:rsidRPr="007E0B31">
              <w:rPr>
                <w:rFonts w:cs="Arial"/>
              </w:rPr>
              <w:t>i</w:t>
            </w:r>
            <w:proofErr w:type="spellEnd"/>
            <w:r w:rsidRPr="007E0B31">
              <w:rPr>
                <w:rFonts w:cs="Arial"/>
              </w:rPr>
              <w:t xml:space="preserve">)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F81D7C" w:rsidRPr="007E0B31" w14:paraId="600FA7E2" w14:textId="77777777" w:rsidTr="0DEE1E6E">
        <w:trPr>
          <w:cantSplit/>
        </w:trPr>
        <w:tc>
          <w:tcPr>
            <w:tcW w:w="2884" w:type="dxa"/>
          </w:tcPr>
          <w:p w14:paraId="2EF9FB68" w14:textId="57079F41" w:rsidR="00F81D7C" w:rsidRPr="007E0B31" w:rsidRDefault="00F81D7C" w:rsidP="00F81D7C">
            <w:pPr>
              <w:pStyle w:val="Arial11Bold"/>
              <w:rPr>
                <w:rFonts w:cs="Arial"/>
              </w:rPr>
            </w:pPr>
            <w:r w:rsidRPr="00090EF5">
              <w:rPr>
                <w:rFonts w:eastAsia="Calibri" w:cs="Arial"/>
                <w:lang w:val="en-US"/>
              </w:rPr>
              <w:t>Proposer</w:t>
            </w:r>
          </w:p>
        </w:tc>
        <w:tc>
          <w:tcPr>
            <w:tcW w:w="6634" w:type="dxa"/>
          </w:tcPr>
          <w:p w14:paraId="472E8E23" w14:textId="5A7572BA" w:rsidR="00F81D7C" w:rsidRPr="007E0B31" w:rsidRDefault="00F81D7C" w:rsidP="00F81D7C">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F81D7C" w:rsidRPr="007E0B31" w14:paraId="2FDD1EFD" w14:textId="77777777" w:rsidTr="0DEE1E6E">
        <w:trPr>
          <w:cantSplit/>
        </w:trPr>
        <w:tc>
          <w:tcPr>
            <w:tcW w:w="2884" w:type="dxa"/>
          </w:tcPr>
          <w:p w14:paraId="6EC16416" w14:textId="77777777" w:rsidR="00F81D7C" w:rsidRPr="007E0B31" w:rsidRDefault="00F81D7C" w:rsidP="00F81D7C">
            <w:pPr>
              <w:pStyle w:val="Arial11Bold"/>
              <w:rPr>
                <w:rFonts w:cs="Arial"/>
              </w:rPr>
            </w:pPr>
            <w:r w:rsidRPr="007E0B31">
              <w:rPr>
                <w:rFonts w:cs="Arial"/>
              </w:rPr>
              <w:t>Protection</w:t>
            </w:r>
          </w:p>
        </w:tc>
        <w:tc>
          <w:tcPr>
            <w:tcW w:w="6634" w:type="dxa"/>
          </w:tcPr>
          <w:p w14:paraId="0C2984ED" w14:textId="77777777" w:rsidR="00F81D7C" w:rsidRPr="007E0B31" w:rsidRDefault="00F81D7C" w:rsidP="00F81D7C">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F81D7C" w:rsidRPr="007E0B31" w14:paraId="339E4B68" w14:textId="77777777" w:rsidTr="0DEE1E6E">
        <w:trPr>
          <w:cantSplit/>
        </w:trPr>
        <w:tc>
          <w:tcPr>
            <w:tcW w:w="2884" w:type="dxa"/>
          </w:tcPr>
          <w:p w14:paraId="50FA8DCD" w14:textId="77777777" w:rsidR="00F81D7C" w:rsidRPr="007E0B31" w:rsidRDefault="00F81D7C" w:rsidP="00F81D7C">
            <w:pPr>
              <w:pStyle w:val="Arial11Bold"/>
              <w:rPr>
                <w:rFonts w:cs="Arial"/>
              </w:rPr>
            </w:pPr>
            <w:r w:rsidRPr="007E0B31">
              <w:rPr>
                <w:rFonts w:cs="Arial"/>
              </w:rPr>
              <w:t>Protection Apparatus</w:t>
            </w:r>
          </w:p>
        </w:tc>
        <w:tc>
          <w:tcPr>
            <w:tcW w:w="6634" w:type="dxa"/>
          </w:tcPr>
          <w:p w14:paraId="371ECCA9" w14:textId="77777777" w:rsidR="00F81D7C" w:rsidRPr="007E0B31" w:rsidRDefault="00F81D7C" w:rsidP="00F81D7C">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F81D7C" w:rsidRPr="007E0B31" w14:paraId="0D949FA8" w14:textId="77777777" w:rsidTr="0DEE1E6E">
        <w:trPr>
          <w:cantSplit/>
        </w:trPr>
        <w:tc>
          <w:tcPr>
            <w:tcW w:w="2884" w:type="dxa"/>
          </w:tcPr>
          <w:p w14:paraId="5ABFB0B8" w14:textId="1B073C6D" w:rsidR="00F81D7C" w:rsidRPr="007E0B31" w:rsidRDefault="00F81D7C" w:rsidP="00F81D7C">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F81D7C" w:rsidRPr="007E0B31" w:rsidRDefault="00F81D7C" w:rsidP="00F81D7C">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F81D7C" w:rsidRPr="007E0B31" w14:paraId="763F95A9" w14:textId="77777777" w:rsidTr="0DEE1E6E">
        <w:trPr>
          <w:cantSplit/>
        </w:trPr>
        <w:tc>
          <w:tcPr>
            <w:tcW w:w="2884" w:type="dxa"/>
          </w:tcPr>
          <w:p w14:paraId="3489E2F3" w14:textId="4937B4CF" w:rsidR="00F81D7C" w:rsidRPr="007E0B31" w:rsidRDefault="00F81D7C" w:rsidP="00F81D7C">
            <w:pPr>
              <w:pStyle w:val="Arial11Bold"/>
              <w:rPr>
                <w:rFonts w:cs="Arial"/>
              </w:rPr>
            </w:pPr>
            <w:r>
              <w:t>Pumped Storage Generating Unit</w:t>
            </w:r>
          </w:p>
        </w:tc>
        <w:tc>
          <w:tcPr>
            <w:tcW w:w="6634" w:type="dxa"/>
          </w:tcPr>
          <w:p w14:paraId="28D45EA5" w14:textId="78281C6F" w:rsidR="00F81D7C" w:rsidRPr="007E0B31" w:rsidRDefault="00F81D7C" w:rsidP="00F81D7C">
            <w:pPr>
              <w:pStyle w:val="TableArial11"/>
              <w:rPr>
                <w:rFonts w:cs="Arial"/>
              </w:rPr>
            </w:pPr>
            <w:r>
              <w:t xml:space="preserve">A </w:t>
            </w:r>
            <w:r w:rsidRPr="00C67361">
              <w:rPr>
                <w:b/>
              </w:rPr>
              <w:t>Generating Unit</w:t>
            </w:r>
            <w:r>
              <w:t xml:space="preserve"> at a </w:t>
            </w:r>
            <w:r w:rsidRPr="00C67361">
              <w:rPr>
                <w:b/>
              </w:rPr>
              <w:t>Pumped Storage Plant</w:t>
            </w:r>
          </w:p>
        </w:tc>
      </w:tr>
      <w:tr w:rsidR="00F81D7C" w:rsidRPr="007E0B31" w14:paraId="1F4EB396" w14:textId="77777777" w:rsidTr="0DEE1E6E">
        <w:trPr>
          <w:cantSplit/>
        </w:trPr>
        <w:tc>
          <w:tcPr>
            <w:tcW w:w="2884" w:type="dxa"/>
          </w:tcPr>
          <w:p w14:paraId="19BDA263" w14:textId="77777777" w:rsidR="00F81D7C" w:rsidRPr="007E0B31" w:rsidRDefault="00F81D7C" w:rsidP="00F81D7C">
            <w:pPr>
              <w:pStyle w:val="Arial11Bold"/>
              <w:rPr>
                <w:rFonts w:cs="Arial"/>
              </w:rPr>
            </w:pPr>
            <w:r w:rsidRPr="007E0B31">
              <w:rPr>
                <w:rFonts w:cs="Arial"/>
              </w:rPr>
              <w:t>Pumped Storage Generator</w:t>
            </w:r>
          </w:p>
        </w:tc>
        <w:tc>
          <w:tcPr>
            <w:tcW w:w="6634" w:type="dxa"/>
          </w:tcPr>
          <w:p w14:paraId="1B0B65D7" w14:textId="77777777" w:rsidR="00F81D7C" w:rsidRPr="007E0B31" w:rsidRDefault="00F81D7C" w:rsidP="00F81D7C">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F81D7C" w:rsidRPr="007E0B31" w14:paraId="5C5DE0C2" w14:textId="77777777" w:rsidTr="0DEE1E6E">
        <w:trPr>
          <w:cantSplit/>
        </w:trPr>
        <w:tc>
          <w:tcPr>
            <w:tcW w:w="2884" w:type="dxa"/>
          </w:tcPr>
          <w:p w14:paraId="294C4A19" w14:textId="77777777" w:rsidR="00F81D7C" w:rsidRPr="007E0B31" w:rsidRDefault="00F81D7C" w:rsidP="00F81D7C">
            <w:pPr>
              <w:pStyle w:val="Arial11Bold"/>
              <w:rPr>
                <w:rFonts w:cs="Arial"/>
              </w:rPr>
            </w:pPr>
            <w:r w:rsidRPr="007E0B31">
              <w:rPr>
                <w:rFonts w:cs="Arial"/>
              </w:rPr>
              <w:t>Pumped Storage Plant</w:t>
            </w:r>
          </w:p>
        </w:tc>
        <w:tc>
          <w:tcPr>
            <w:tcW w:w="6634" w:type="dxa"/>
          </w:tcPr>
          <w:p w14:paraId="6EC37B4B" w14:textId="3205A98B" w:rsidR="00F81D7C" w:rsidRPr="007E0B31" w:rsidRDefault="00F81D7C" w:rsidP="00F81D7C">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F81D7C" w:rsidRPr="007E0B31" w14:paraId="374B3C1B" w14:textId="77777777" w:rsidTr="0DEE1E6E">
        <w:trPr>
          <w:cantSplit/>
        </w:trPr>
        <w:tc>
          <w:tcPr>
            <w:tcW w:w="2884" w:type="dxa"/>
          </w:tcPr>
          <w:p w14:paraId="18845DB4" w14:textId="77777777" w:rsidR="00F81D7C" w:rsidRPr="007E0B31" w:rsidRDefault="00F81D7C" w:rsidP="00F81D7C">
            <w:pPr>
              <w:pStyle w:val="Arial11Bold"/>
              <w:rPr>
                <w:rFonts w:cs="Arial"/>
              </w:rPr>
            </w:pPr>
            <w:r w:rsidRPr="007E0B31">
              <w:rPr>
                <w:rFonts w:cs="Arial"/>
              </w:rPr>
              <w:t>Pumped Storage Unit</w:t>
            </w:r>
          </w:p>
        </w:tc>
        <w:tc>
          <w:tcPr>
            <w:tcW w:w="6634" w:type="dxa"/>
          </w:tcPr>
          <w:p w14:paraId="290B7319" w14:textId="7CE3B4C0"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F81D7C" w:rsidRPr="007E0B31" w14:paraId="449CBA4A" w14:textId="77777777" w:rsidTr="0DEE1E6E">
        <w:trPr>
          <w:cantSplit/>
        </w:trPr>
        <w:tc>
          <w:tcPr>
            <w:tcW w:w="2884" w:type="dxa"/>
          </w:tcPr>
          <w:p w14:paraId="5C4DB039" w14:textId="77777777" w:rsidR="00F81D7C" w:rsidRPr="007E0B31" w:rsidRDefault="00F81D7C" w:rsidP="00F81D7C">
            <w:pPr>
              <w:pStyle w:val="Arial11Bold"/>
              <w:rPr>
                <w:rFonts w:cs="Arial"/>
              </w:rPr>
            </w:pPr>
            <w:r w:rsidRPr="007E0B31">
              <w:rPr>
                <w:rFonts w:cs="Arial"/>
              </w:rPr>
              <w:t>Purchase Contracts</w:t>
            </w:r>
          </w:p>
        </w:tc>
        <w:tc>
          <w:tcPr>
            <w:tcW w:w="6634" w:type="dxa"/>
          </w:tcPr>
          <w:p w14:paraId="2B6E616F" w14:textId="77777777" w:rsidR="00F81D7C" w:rsidRPr="007E0B31" w:rsidRDefault="00F81D7C" w:rsidP="00F81D7C">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F81D7C" w:rsidRPr="007E0B31" w14:paraId="169C7FAB" w14:textId="77777777" w:rsidTr="0DEE1E6E">
        <w:trPr>
          <w:cantSplit/>
        </w:trPr>
        <w:tc>
          <w:tcPr>
            <w:tcW w:w="2884" w:type="dxa"/>
          </w:tcPr>
          <w:p w14:paraId="4BA36FFD"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F81D7C" w:rsidRPr="007E0B31" w:rsidRDefault="00F81D7C" w:rsidP="00F81D7C">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F81D7C" w:rsidRPr="007E0B31" w:rsidRDefault="00F81D7C" w:rsidP="00F81D7C">
            <w:pPr>
              <w:pStyle w:val="Level1Text"/>
              <w:tabs>
                <w:tab w:val="left" w:pos="0"/>
              </w:tabs>
              <w:ind w:left="0" w:firstLine="0"/>
              <w:rPr>
                <w:rFonts w:cs="Arial"/>
                <w:color w:val="auto"/>
              </w:rPr>
            </w:pPr>
          </w:p>
          <w:p w14:paraId="3CF8247C" w14:textId="77777777" w:rsidR="00F81D7C" w:rsidRPr="007E0B31" w:rsidDel="00FD6436" w:rsidRDefault="00F81D7C" w:rsidP="00F81D7C">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F81D7C" w:rsidRPr="007E0B31" w14:paraId="7C2E6242" w14:textId="77777777" w:rsidTr="0DEE1E6E">
        <w:trPr>
          <w:cantSplit/>
        </w:trPr>
        <w:tc>
          <w:tcPr>
            <w:tcW w:w="2884" w:type="dxa"/>
          </w:tcPr>
          <w:p w14:paraId="68D71726" w14:textId="238986E0" w:rsidR="00F81D7C" w:rsidRPr="000B675D" w:rsidRDefault="00F81D7C" w:rsidP="00F81D7C">
            <w:pPr>
              <w:pStyle w:val="Level1Text"/>
              <w:tabs>
                <w:tab w:val="left" w:pos="0"/>
              </w:tabs>
              <w:ind w:left="0" w:firstLine="0"/>
              <w:rPr>
                <w:bCs/>
              </w:rPr>
            </w:pPr>
            <w:r w:rsidRPr="005C20E3">
              <w:rPr>
                <w:b/>
                <w:bCs/>
              </w:rPr>
              <w:lastRenderedPageBreak/>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6C521691" w:rsidR="00F81D7C" w:rsidRPr="000B675D" w:rsidRDefault="00F81D7C" w:rsidP="00F81D7C">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F81D7C" w:rsidRPr="007E0B31" w14:paraId="2E8D30AC" w14:textId="77777777" w:rsidTr="0DEE1E6E">
        <w:trPr>
          <w:cantSplit/>
        </w:trPr>
        <w:tc>
          <w:tcPr>
            <w:tcW w:w="2884" w:type="dxa"/>
          </w:tcPr>
          <w:p w14:paraId="2AB6F035" w14:textId="5D123789" w:rsidR="00F81D7C" w:rsidRPr="000B675D" w:rsidRDefault="00F81D7C" w:rsidP="00F81D7C">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2438A912" w:rsidR="00F81D7C" w:rsidRPr="000B675D" w:rsidRDefault="00F81D7C" w:rsidP="00F81D7C">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F81D7C" w:rsidRPr="007E0B31" w14:paraId="42E6F9C6" w14:textId="77777777" w:rsidTr="0DEE1E6E">
        <w:trPr>
          <w:cantSplit/>
        </w:trPr>
        <w:tc>
          <w:tcPr>
            <w:tcW w:w="2884" w:type="dxa"/>
          </w:tcPr>
          <w:p w14:paraId="07A05229" w14:textId="77777777" w:rsidR="00F81D7C" w:rsidRPr="007E0B31" w:rsidRDefault="00F81D7C" w:rsidP="00F81D7C">
            <w:pPr>
              <w:pStyle w:val="Arial11Bold"/>
              <w:rPr>
                <w:rFonts w:cs="Arial"/>
              </w:rPr>
            </w:pPr>
            <w:r w:rsidRPr="007E0B31">
              <w:rPr>
                <w:rFonts w:cs="Arial"/>
              </w:rPr>
              <w:t>Range CCGT Module</w:t>
            </w:r>
          </w:p>
        </w:tc>
        <w:tc>
          <w:tcPr>
            <w:tcW w:w="6634" w:type="dxa"/>
          </w:tcPr>
          <w:p w14:paraId="2C7C982E"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F81D7C" w:rsidRPr="007E0B31" w14:paraId="7556AD12" w14:textId="77777777" w:rsidTr="0DEE1E6E">
        <w:trPr>
          <w:cantSplit/>
        </w:trPr>
        <w:tc>
          <w:tcPr>
            <w:tcW w:w="2884" w:type="dxa"/>
          </w:tcPr>
          <w:p w14:paraId="3208EB56" w14:textId="77777777" w:rsidR="00F81D7C" w:rsidRPr="007E0B31" w:rsidRDefault="00F81D7C" w:rsidP="00F81D7C">
            <w:pPr>
              <w:pStyle w:val="Arial11Bold"/>
              <w:rPr>
                <w:rFonts w:cs="Arial"/>
              </w:rPr>
            </w:pPr>
            <w:r w:rsidRPr="007E0B31">
              <w:rPr>
                <w:rFonts w:cs="Arial"/>
              </w:rPr>
              <w:t>Rated Field Voltage</w:t>
            </w:r>
          </w:p>
        </w:tc>
        <w:tc>
          <w:tcPr>
            <w:tcW w:w="6634" w:type="dxa"/>
          </w:tcPr>
          <w:p w14:paraId="1B3903E2" w14:textId="26BE47F5" w:rsidR="00F81D7C" w:rsidRPr="007E0B31" w:rsidRDefault="00F81D7C" w:rsidP="00F81D7C">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51D42A6E" w14:textId="77777777" w:rsidTr="0DEE1E6E">
        <w:trPr>
          <w:cantSplit/>
        </w:trPr>
        <w:tc>
          <w:tcPr>
            <w:tcW w:w="2884" w:type="dxa"/>
          </w:tcPr>
          <w:p w14:paraId="193A7FAE" w14:textId="77777777" w:rsidR="00F81D7C" w:rsidRPr="007E0B31" w:rsidRDefault="00F81D7C" w:rsidP="00F81D7C">
            <w:pPr>
              <w:pStyle w:val="Arial11Bold"/>
              <w:rPr>
                <w:rFonts w:cs="Arial"/>
              </w:rPr>
            </w:pPr>
            <w:r w:rsidRPr="007E0B31">
              <w:rPr>
                <w:rFonts w:cs="Arial"/>
              </w:rPr>
              <w:t>Rated MW</w:t>
            </w:r>
          </w:p>
        </w:tc>
        <w:tc>
          <w:tcPr>
            <w:tcW w:w="6634" w:type="dxa"/>
          </w:tcPr>
          <w:p w14:paraId="7440FEAA" w14:textId="5AE0AD7F" w:rsidR="00F81D7C" w:rsidRPr="007E0B31" w:rsidRDefault="00F81D7C" w:rsidP="00F81D7C">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F81D7C" w:rsidRDefault="00F81D7C" w:rsidP="00F81D7C">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F81D7C" w:rsidRDefault="00F81D7C" w:rsidP="00F81D7C">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F81D7C" w:rsidRDefault="00F81D7C" w:rsidP="00F81D7C">
            <w:pPr>
              <w:pStyle w:val="TableArial11"/>
              <w:ind w:left="1134" w:hanging="567"/>
            </w:pPr>
            <w:r>
              <w:t>(</w:t>
            </w:r>
            <w:proofErr w:type="spellStart"/>
            <w:r>
              <w:t>i</w:t>
            </w:r>
            <w:proofErr w:type="spellEnd"/>
            <w:r>
              <w:t xml:space="preserve">)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F81D7C" w:rsidRPr="007E0B31" w:rsidRDefault="00F81D7C" w:rsidP="00F81D7C">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F81D7C" w:rsidRPr="007E0B31" w14:paraId="273F78B3" w14:textId="77777777" w:rsidTr="0DEE1E6E">
        <w:trPr>
          <w:cantSplit/>
        </w:trPr>
        <w:tc>
          <w:tcPr>
            <w:tcW w:w="2884" w:type="dxa"/>
          </w:tcPr>
          <w:p w14:paraId="536CA4E9" w14:textId="77777777" w:rsidR="00F81D7C" w:rsidRPr="007E0B31" w:rsidRDefault="00F81D7C" w:rsidP="00F81D7C">
            <w:pPr>
              <w:pStyle w:val="Arial11Bold"/>
              <w:rPr>
                <w:rFonts w:cs="Arial"/>
              </w:rPr>
            </w:pPr>
            <w:r w:rsidRPr="007E0B31">
              <w:rPr>
                <w:rFonts w:cs="Arial"/>
              </w:rPr>
              <w:t>Reactive Despatch Instruction</w:t>
            </w:r>
          </w:p>
        </w:tc>
        <w:tc>
          <w:tcPr>
            <w:tcW w:w="6634" w:type="dxa"/>
          </w:tcPr>
          <w:p w14:paraId="09FF6E84"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109CC66C" w14:textId="77777777" w:rsidTr="0DEE1E6E">
        <w:trPr>
          <w:cantSplit/>
        </w:trPr>
        <w:tc>
          <w:tcPr>
            <w:tcW w:w="2884" w:type="dxa"/>
          </w:tcPr>
          <w:p w14:paraId="49062E17" w14:textId="77777777" w:rsidR="00F81D7C" w:rsidRPr="007E0B31" w:rsidRDefault="00F81D7C" w:rsidP="00F81D7C">
            <w:pPr>
              <w:pStyle w:val="Arial11Bold"/>
              <w:rPr>
                <w:rFonts w:cs="Arial"/>
              </w:rPr>
            </w:pPr>
            <w:r w:rsidRPr="007E0B31">
              <w:rPr>
                <w:rFonts w:cs="Arial"/>
              </w:rPr>
              <w:lastRenderedPageBreak/>
              <w:t>Reactive Despatch Network Restriction</w:t>
            </w:r>
          </w:p>
        </w:tc>
        <w:tc>
          <w:tcPr>
            <w:tcW w:w="6634" w:type="dxa"/>
          </w:tcPr>
          <w:p w14:paraId="0D22F1A4" w14:textId="6CDB39AC" w:rsidR="00F81D7C" w:rsidRPr="007E0B31" w:rsidRDefault="00F81D7C" w:rsidP="00F81D7C">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F81D7C" w:rsidRPr="0079139F" w14:paraId="41F1D243" w14:textId="77777777" w:rsidTr="0DEE1E6E">
        <w:trPr>
          <w:cantSplit/>
        </w:trPr>
        <w:tc>
          <w:tcPr>
            <w:tcW w:w="2884" w:type="dxa"/>
          </w:tcPr>
          <w:p w14:paraId="09E990EB" w14:textId="53E66CB7" w:rsidR="00F81D7C" w:rsidRPr="0079139F" w:rsidRDefault="00F81D7C" w:rsidP="00F81D7C">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F81D7C" w:rsidRPr="0079139F" w:rsidRDefault="00F81D7C" w:rsidP="00F81D7C">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F81D7C" w:rsidRPr="007E0B31" w14:paraId="46314AF8" w14:textId="77777777" w:rsidTr="0DEE1E6E">
        <w:trPr>
          <w:cantSplit/>
        </w:trPr>
        <w:tc>
          <w:tcPr>
            <w:tcW w:w="2884" w:type="dxa"/>
          </w:tcPr>
          <w:p w14:paraId="6974C64B" w14:textId="77777777" w:rsidR="00F81D7C" w:rsidRPr="007E0B31" w:rsidRDefault="00F81D7C" w:rsidP="00F81D7C">
            <w:pPr>
              <w:pStyle w:val="Arial11Bold"/>
              <w:rPr>
                <w:rFonts w:cs="Arial"/>
              </w:rPr>
            </w:pPr>
            <w:r w:rsidRPr="007E0B31">
              <w:rPr>
                <w:rFonts w:cs="Arial"/>
              </w:rPr>
              <w:t>Reactive Energy</w:t>
            </w:r>
          </w:p>
        </w:tc>
        <w:tc>
          <w:tcPr>
            <w:tcW w:w="6634" w:type="dxa"/>
          </w:tcPr>
          <w:p w14:paraId="3FE819C4" w14:textId="77777777" w:rsidR="00F81D7C" w:rsidRPr="007E0B31" w:rsidRDefault="00F81D7C" w:rsidP="00F81D7C">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F81D7C" w:rsidRPr="007E0B31" w14:paraId="4C6A9206" w14:textId="77777777" w:rsidTr="0DEE1E6E">
        <w:trPr>
          <w:cantSplit/>
        </w:trPr>
        <w:tc>
          <w:tcPr>
            <w:tcW w:w="2884" w:type="dxa"/>
          </w:tcPr>
          <w:p w14:paraId="6C15F2F8" w14:textId="77777777" w:rsidR="00F81D7C" w:rsidRPr="007E0B31" w:rsidRDefault="00F81D7C" w:rsidP="00F81D7C">
            <w:pPr>
              <w:pStyle w:val="Arial11Bold"/>
              <w:rPr>
                <w:rFonts w:cs="Arial"/>
              </w:rPr>
            </w:pPr>
            <w:r w:rsidRPr="007E0B31">
              <w:rPr>
                <w:rFonts w:cs="Arial"/>
              </w:rPr>
              <w:t>Reactive Power</w:t>
            </w:r>
          </w:p>
        </w:tc>
        <w:tc>
          <w:tcPr>
            <w:tcW w:w="6634" w:type="dxa"/>
          </w:tcPr>
          <w:p w14:paraId="2116FCFF" w14:textId="77777777" w:rsidR="00F81D7C" w:rsidRPr="007E0B31" w:rsidRDefault="00F81D7C" w:rsidP="00F81D7C">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F81D7C" w:rsidRPr="007E0B31" w:rsidRDefault="00F81D7C" w:rsidP="00F81D7C">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F81D7C" w:rsidRPr="007E0B31" w:rsidRDefault="00F81D7C" w:rsidP="00F81D7C">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F81D7C" w:rsidRPr="007E0B31" w14:paraId="3CD853A2" w14:textId="77777777" w:rsidTr="0DEE1E6E">
        <w:trPr>
          <w:cantSplit/>
        </w:trPr>
        <w:tc>
          <w:tcPr>
            <w:tcW w:w="2884" w:type="dxa"/>
          </w:tcPr>
          <w:p w14:paraId="2F70D0FD" w14:textId="77777777" w:rsidR="00F81D7C" w:rsidRPr="007E0B31" w:rsidRDefault="00F81D7C" w:rsidP="00F81D7C">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F81D7C" w:rsidRPr="007E0B31" w:rsidRDefault="00F81D7C" w:rsidP="00F81D7C">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F81D7C" w:rsidRPr="007E0B31" w14:paraId="0FE2CCF3" w14:textId="77777777" w:rsidTr="0DEE1E6E">
        <w:trPr>
          <w:cantSplit/>
        </w:trPr>
        <w:tc>
          <w:tcPr>
            <w:tcW w:w="2884" w:type="dxa"/>
          </w:tcPr>
          <w:p w14:paraId="4CA01335" w14:textId="11F1E4DD" w:rsidR="00F81D7C" w:rsidRPr="007E0B31" w:rsidRDefault="00F81D7C" w:rsidP="00F81D7C">
            <w:pPr>
              <w:pStyle w:val="Arial11Bold"/>
              <w:rPr>
                <w:rFonts w:cs="Arial"/>
              </w:rPr>
            </w:pPr>
            <w:r>
              <w:t>Regenerative Braking</w:t>
            </w:r>
          </w:p>
        </w:tc>
        <w:tc>
          <w:tcPr>
            <w:tcW w:w="6634" w:type="dxa"/>
          </w:tcPr>
          <w:p w14:paraId="340DC8F2" w14:textId="18ACDBC8" w:rsidR="00F81D7C" w:rsidRPr="007E0B31" w:rsidRDefault="00F81D7C" w:rsidP="00F81D7C">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F81D7C" w:rsidRPr="007E0B31" w14:paraId="02810D1E" w14:textId="77777777" w:rsidTr="0DEE1E6E">
        <w:trPr>
          <w:cantSplit/>
        </w:trPr>
        <w:tc>
          <w:tcPr>
            <w:tcW w:w="2884" w:type="dxa"/>
          </w:tcPr>
          <w:p w14:paraId="520D388E" w14:textId="77777777" w:rsidR="00F81D7C" w:rsidRPr="007E0B31" w:rsidRDefault="00F81D7C" w:rsidP="00F81D7C">
            <w:pPr>
              <w:pStyle w:val="Arial11Bold"/>
              <w:rPr>
                <w:rFonts w:cs="Arial"/>
              </w:rPr>
            </w:pPr>
            <w:r w:rsidRPr="007E0B31">
              <w:rPr>
                <w:rFonts w:cs="Arial"/>
              </w:rPr>
              <w:lastRenderedPageBreak/>
              <w:t>Registered Capacity</w:t>
            </w:r>
          </w:p>
        </w:tc>
        <w:tc>
          <w:tcPr>
            <w:tcW w:w="6634" w:type="dxa"/>
          </w:tcPr>
          <w:p w14:paraId="603F7D1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F81D7C" w:rsidRDefault="00F81D7C" w:rsidP="00F81D7C">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F81D7C" w:rsidRPr="007E0B31" w:rsidRDefault="00F81D7C" w:rsidP="00F81D7C">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F81D7C" w:rsidRPr="007E0B31" w14:paraId="28E3B2E3" w14:textId="77777777" w:rsidTr="0DEE1E6E">
        <w:trPr>
          <w:cantSplit/>
        </w:trPr>
        <w:tc>
          <w:tcPr>
            <w:tcW w:w="2884" w:type="dxa"/>
          </w:tcPr>
          <w:p w14:paraId="2BE0DBDE" w14:textId="77777777" w:rsidR="00F81D7C" w:rsidRPr="007E0B31" w:rsidRDefault="00F81D7C" w:rsidP="00F81D7C">
            <w:pPr>
              <w:pStyle w:val="Arial11Bold"/>
              <w:rPr>
                <w:rFonts w:cs="Arial"/>
              </w:rPr>
            </w:pPr>
            <w:r w:rsidRPr="007E0B31">
              <w:rPr>
                <w:rFonts w:cs="Arial"/>
              </w:rPr>
              <w:lastRenderedPageBreak/>
              <w:t>Registered Data</w:t>
            </w:r>
          </w:p>
        </w:tc>
        <w:tc>
          <w:tcPr>
            <w:tcW w:w="6634" w:type="dxa"/>
          </w:tcPr>
          <w:p w14:paraId="6C5F8E51"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F81D7C" w:rsidRPr="007E0B31" w14:paraId="6D4F3B34" w14:textId="77777777" w:rsidTr="0DEE1E6E">
        <w:trPr>
          <w:cantSplit/>
        </w:trPr>
        <w:tc>
          <w:tcPr>
            <w:tcW w:w="2884" w:type="dxa"/>
          </w:tcPr>
          <w:p w14:paraId="425272E0" w14:textId="77777777" w:rsidR="00F81D7C" w:rsidRPr="007E0B31" w:rsidRDefault="00F81D7C" w:rsidP="00F81D7C">
            <w:pPr>
              <w:pStyle w:val="Arial11Bold"/>
              <w:rPr>
                <w:rFonts w:cs="Arial"/>
              </w:rPr>
            </w:pPr>
            <w:r w:rsidRPr="007E0B31">
              <w:rPr>
                <w:rFonts w:cs="Arial"/>
              </w:rPr>
              <w:t>Registered Import Capability</w:t>
            </w:r>
          </w:p>
        </w:tc>
        <w:tc>
          <w:tcPr>
            <w:tcW w:w="6634" w:type="dxa"/>
          </w:tcPr>
          <w:p w14:paraId="700DCEFE" w14:textId="77777777" w:rsidR="00F81D7C" w:rsidRPr="007E0B31" w:rsidRDefault="00F81D7C" w:rsidP="00F81D7C">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F81D7C" w:rsidRDefault="00F81D7C" w:rsidP="00F81D7C">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F81D7C" w:rsidRPr="007E0B31" w:rsidRDefault="00F81D7C" w:rsidP="00F81D7C">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F81D7C" w:rsidRPr="007E0B31" w14:paraId="2F4B1BA2" w14:textId="77777777" w:rsidTr="0DEE1E6E">
        <w:trPr>
          <w:cantSplit/>
        </w:trPr>
        <w:tc>
          <w:tcPr>
            <w:tcW w:w="2884" w:type="dxa"/>
          </w:tcPr>
          <w:p w14:paraId="139F3CB8" w14:textId="77777777" w:rsidR="00F81D7C" w:rsidRPr="007E0B31" w:rsidRDefault="00F81D7C" w:rsidP="00F81D7C">
            <w:pPr>
              <w:pStyle w:val="Arial11Bold"/>
              <w:rPr>
                <w:rFonts w:cs="Arial"/>
              </w:rPr>
            </w:pPr>
            <w:r w:rsidRPr="007E0B31">
              <w:rPr>
                <w:rFonts w:cs="Arial"/>
              </w:rPr>
              <w:t>Regulations</w:t>
            </w:r>
          </w:p>
        </w:tc>
        <w:tc>
          <w:tcPr>
            <w:tcW w:w="6634" w:type="dxa"/>
          </w:tcPr>
          <w:p w14:paraId="5EE91803" w14:textId="77777777" w:rsidR="00F81D7C" w:rsidRPr="007E0B31" w:rsidRDefault="00F81D7C" w:rsidP="00F81D7C">
            <w:pPr>
              <w:pStyle w:val="TableArial11"/>
              <w:rPr>
                <w:rFonts w:cs="Arial"/>
              </w:rPr>
            </w:pPr>
            <w:r w:rsidRPr="007E0B31">
              <w:rPr>
                <w:rFonts w:cs="Arial"/>
              </w:rPr>
              <w:t>The Utilities Contracts Regulations 1996, as amended from time to time.</w:t>
            </w:r>
          </w:p>
        </w:tc>
      </w:tr>
      <w:tr w:rsidR="00F81D7C" w:rsidRPr="00DE788D" w14:paraId="2B2A16BA" w14:textId="77777777" w:rsidTr="0DEE1E6E">
        <w:trPr>
          <w:cantSplit/>
        </w:trPr>
        <w:tc>
          <w:tcPr>
            <w:tcW w:w="2884" w:type="dxa"/>
          </w:tcPr>
          <w:p w14:paraId="07E0207E" w14:textId="00F1704F" w:rsidR="00F81D7C" w:rsidRPr="00845BD2" w:rsidRDefault="00F81D7C" w:rsidP="00F81D7C">
            <w:pPr>
              <w:pStyle w:val="Arial11Bold"/>
              <w:rPr>
                <w:rFonts w:cs="Arial"/>
              </w:rPr>
            </w:pPr>
            <w:r w:rsidRPr="00845BD2">
              <w:rPr>
                <w:rFonts w:cs="Arial"/>
                <w:snapToGrid/>
                <w:lang w:val="x-none" w:eastAsia="en-GB"/>
              </w:rPr>
              <w:t>Regulated Sections</w:t>
            </w:r>
          </w:p>
        </w:tc>
        <w:tc>
          <w:tcPr>
            <w:tcW w:w="6634" w:type="dxa"/>
          </w:tcPr>
          <w:p w14:paraId="198AE7F5" w14:textId="77777777" w:rsidR="00F81D7C" w:rsidRPr="00845BD2" w:rsidRDefault="00F81D7C" w:rsidP="00F81D7C">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F81D7C" w:rsidRPr="00845BD2" w:rsidRDefault="00F81D7C" w:rsidP="00F81D7C">
            <w:pPr>
              <w:widowControl/>
              <w:autoSpaceDE w:val="0"/>
              <w:autoSpaceDN w:val="0"/>
              <w:adjustRightInd w:val="0"/>
              <w:snapToGrid w:val="0"/>
              <w:rPr>
                <w:rFonts w:cs="Arial"/>
              </w:rPr>
            </w:pPr>
          </w:p>
        </w:tc>
      </w:tr>
      <w:tr w:rsidR="00F81D7C" w:rsidRPr="00DE788D" w14:paraId="7DFB31AF" w14:textId="77777777" w:rsidTr="0DEE1E6E">
        <w:trPr>
          <w:cantSplit/>
        </w:trPr>
        <w:tc>
          <w:tcPr>
            <w:tcW w:w="2884" w:type="dxa"/>
          </w:tcPr>
          <w:p w14:paraId="6F6FE8F2" w14:textId="77777777" w:rsidR="00F81D7C" w:rsidRPr="00DE788D" w:rsidRDefault="00F81D7C" w:rsidP="00F81D7C">
            <w:pPr>
              <w:pStyle w:val="Arial11Bold"/>
              <w:rPr>
                <w:rFonts w:cs="Arial"/>
              </w:rPr>
            </w:pPr>
            <w:r w:rsidRPr="00DE788D">
              <w:rPr>
                <w:rFonts w:cs="Arial"/>
              </w:rPr>
              <w:t>Reheater Time Constant</w:t>
            </w:r>
          </w:p>
        </w:tc>
        <w:tc>
          <w:tcPr>
            <w:tcW w:w="6634" w:type="dxa"/>
          </w:tcPr>
          <w:p w14:paraId="3348769D" w14:textId="77777777" w:rsidR="00F81D7C" w:rsidRPr="00DE788D" w:rsidRDefault="00F81D7C" w:rsidP="00F81D7C">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F81D7C" w:rsidRPr="007E0B31" w14:paraId="23631208" w14:textId="77777777" w:rsidTr="0DEE1E6E">
        <w:trPr>
          <w:cantSplit/>
        </w:trPr>
        <w:tc>
          <w:tcPr>
            <w:tcW w:w="2884" w:type="dxa"/>
          </w:tcPr>
          <w:p w14:paraId="28ADFFCF" w14:textId="77777777" w:rsidR="00F81D7C" w:rsidRPr="007E0B31" w:rsidRDefault="00F81D7C" w:rsidP="00F81D7C">
            <w:pPr>
              <w:pStyle w:val="Arial11Bold"/>
              <w:rPr>
                <w:rFonts w:cs="Arial"/>
              </w:rPr>
            </w:pPr>
            <w:r w:rsidRPr="007E0B31">
              <w:rPr>
                <w:rFonts w:cs="Arial"/>
              </w:rPr>
              <w:t>Rejected Grid Code Modification Proposal</w:t>
            </w:r>
          </w:p>
        </w:tc>
        <w:tc>
          <w:tcPr>
            <w:tcW w:w="6634" w:type="dxa"/>
          </w:tcPr>
          <w:p w14:paraId="363B7E25" w14:textId="0CABE5AF" w:rsidR="00F81D7C" w:rsidRPr="007E0B31" w:rsidRDefault="7D9A43F1" w:rsidP="00F81D7C">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0F05E3C6" w:rsidRPr="004E64E8">
              <w:rPr>
                <w:rFonts w:cs="Arial"/>
              </w:rPr>
              <w:t xml:space="preserve">the </w:t>
            </w:r>
            <w:r w:rsidR="0F05E3C6" w:rsidRPr="329F1AB0">
              <w:rPr>
                <w:rFonts w:cs="Arial"/>
                <w:b/>
                <w:bCs/>
              </w:rPr>
              <w:t>ESO</w:t>
            </w:r>
            <w:r w:rsidRPr="329F1AB0">
              <w:rPr>
                <w:rFonts w:cs="Arial"/>
                <w:b/>
                <w:bCs/>
              </w:rPr>
              <w:t xml:space="preserve">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F81D7C" w:rsidRPr="007E0B31" w14:paraId="35CFBFAD" w14:textId="77777777" w:rsidTr="0DEE1E6E">
        <w:trPr>
          <w:cantSplit/>
        </w:trPr>
        <w:tc>
          <w:tcPr>
            <w:tcW w:w="2884" w:type="dxa"/>
          </w:tcPr>
          <w:p w14:paraId="2AB7866A" w14:textId="77777777" w:rsidR="00F81D7C" w:rsidRPr="007E0B31" w:rsidRDefault="00F81D7C" w:rsidP="00F81D7C">
            <w:pPr>
              <w:pStyle w:val="Arial11Bold"/>
              <w:rPr>
                <w:rFonts w:cs="Arial"/>
              </w:rPr>
            </w:pPr>
            <w:r w:rsidRPr="007E0B31">
              <w:rPr>
                <w:rFonts w:cs="Arial"/>
              </w:rPr>
              <w:t>Related Person</w:t>
            </w:r>
          </w:p>
        </w:tc>
        <w:tc>
          <w:tcPr>
            <w:tcW w:w="6634" w:type="dxa"/>
          </w:tcPr>
          <w:p w14:paraId="5DAC4B40" w14:textId="088FFBC5" w:rsidR="00F81D7C" w:rsidRPr="007E0B31" w:rsidRDefault="00F81D7C" w:rsidP="00F81D7C">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F81D7C" w:rsidRPr="007E0B31" w14:paraId="09C3CE4E" w14:textId="77777777" w:rsidTr="0DEE1E6E">
        <w:trPr>
          <w:cantSplit/>
        </w:trPr>
        <w:tc>
          <w:tcPr>
            <w:tcW w:w="2884" w:type="dxa"/>
          </w:tcPr>
          <w:p w14:paraId="7DF91920" w14:textId="77777777" w:rsidR="00F81D7C" w:rsidRPr="007E0B31" w:rsidRDefault="00F81D7C" w:rsidP="00F81D7C">
            <w:pPr>
              <w:pStyle w:val="Arial11Bold"/>
              <w:rPr>
                <w:rFonts w:cs="Arial"/>
              </w:rPr>
            </w:pPr>
            <w:r w:rsidRPr="007E0B31">
              <w:rPr>
                <w:rFonts w:cs="Arial"/>
              </w:rPr>
              <w:t>Relevant E&amp;W Transmission Licensee</w:t>
            </w:r>
          </w:p>
        </w:tc>
        <w:tc>
          <w:tcPr>
            <w:tcW w:w="6634" w:type="dxa"/>
          </w:tcPr>
          <w:p w14:paraId="5845D330" w14:textId="36DF6C01" w:rsidR="00F81D7C" w:rsidRPr="007E0B31" w:rsidRDefault="00477638" w:rsidP="00F81D7C">
            <w:pPr>
              <w:pStyle w:val="TableArial11"/>
              <w:rPr>
                <w:rFonts w:cs="Arial"/>
              </w:rPr>
            </w:pPr>
            <w:r w:rsidRPr="00477638">
              <w:rPr>
                <w:rFonts w:cs="Arial"/>
              </w:rPr>
              <w:t xml:space="preserve">As the context requires </w:t>
            </w:r>
            <w:r w:rsidRPr="00477638">
              <w:rPr>
                <w:rFonts w:cs="Arial"/>
                <w:b/>
                <w:bCs/>
              </w:rPr>
              <w:t>NGET</w:t>
            </w:r>
            <w:r w:rsidRPr="00411C8B">
              <w:rPr>
                <w:rFonts w:cs="Arial"/>
              </w:rPr>
              <w:t>,</w:t>
            </w:r>
            <w:r w:rsidRPr="00411C8B">
              <w:rPr>
                <w:rFonts w:cs="Arial"/>
                <w:b/>
                <w:bCs/>
              </w:rPr>
              <w:t xml:space="preserve"> </w:t>
            </w:r>
            <w:r w:rsidRPr="00411C8B">
              <w:rPr>
                <w:rFonts w:cs="Arial"/>
              </w:rPr>
              <w:t>and/or</w:t>
            </w:r>
            <w:r w:rsidRPr="00411C8B">
              <w:rPr>
                <w:rFonts w:cs="Arial"/>
                <w:b/>
                <w:bCs/>
              </w:rPr>
              <w:t xml:space="preserve"> </w:t>
            </w:r>
            <w:r w:rsidRPr="00411C8B">
              <w:rPr>
                <w:rFonts w:cs="Arial"/>
              </w:rPr>
              <w:t xml:space="preserve">a </w:t>
            </w:r>
            <w:r w:rsidRPr="00411C8B">
              <w:rPr>
                <w:rFonts w:cs="Arial"/>
                <w:b/>
                <w:bCs/>
              </w:rPr>
              <w:t>Competitively Appointed Transmission 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w:t>
            </w:r>
            <w:r w:rsidRPr="00411C8B">
              <w:rPr>
                <w:rFonts w:cs="Arial"/>
              </w:rPr>
              <w:t xml:space="preserve"> located in </w:t>
            </w:r>
            <w:r w:rsidRPr="00411C8B">
              <w:rPr>
                <w:rFonts w:cs="Arial"/>
                <w:b/>
                <w:bCs/>
              </w:rPr>
              <w:t>NGET’s Transmission</w:t>
            </w:r>
            <w:r w:rsidRPr="00411C8B">
              <w:rPr>
                <w:rFonts w:cs="Arial"/>
              </w:rPr>
              <w:t xml:space="preserve"> </w:t>
            </w:r>
            <w:r w:rsidRPr="00411C8B">
              <w:rPr>
                <w:rFonts w:cs="Arial"/>
                <w:b/>
                <w:bCs/>
              </w:rPr>
              <w:t>Area</w:t>
            </w:r>
            <w:r w:rsidRPr="00477638">
              <w:rPr>
                <w:rFonts w:cs="Arial"/>
              </w:rPr>
              <w:t xml:space="preserve"> and/or an </w:t>
            </w:r>
            <w:r w:rsidRPr="00477638">
              <w:rPr>
                <w:rFonts w:cs="Arial"/>
                <w:b/>
                <w:bCs/>
              </w:rPr>
              <w:t>E&amp;W Offshore Transmission Licensee</w:t>
            </w:r>
            <w:r w:rsidRPr="00477638">
              <w:rPr>
                <w:rFonts w:cs="Arial"/>
              </w:rPr>
              <w:t>. </w:t>
            </w:r>
          </w:p>
        </w:tc>
      </w:tr>
      <w:tr w:rsidR="00F81D7C" w:rsidRPr="007E0B31" w14:paraId="00495AD3" w14:textId="77777777" w:rsidTr="0DEE1E6E">
        <w:trPr>
          <w:cantSplit/>
        </w:trPr>
        <w:tc>
          <w:tcPr>
            <w:tcW w:w="2884" w:type="dxa"/>
          </w:tcPr>
          <w:p w14:paraId="37CE2F19" w14:textId="77777777" w:rsidR="00F81D7C" w:rsidRPr="007E0B31" w:rsidRDefault="00F81D7C" w:rsidP="00F81D7C">
            <w:pPr>
              <w:pStyle w:val="Arial11Bold"/>
              <w:rPr>
                <w:rFonts w:cs="Arial"/>
              </w:rPr>
            </w:pPr>
            <w:r w:rsidRPr="007E0B31">
              <w:rPr>
                <w:rFonts w:cs="Arial"/>
              </w:rPr>
              <w:t>Relevant Party</w:t>
            </w:r>
          </w:p>
        </w:tc>
        <w:tc>
          <w:tcPr>
            <w:tcW w:w="6634" w:type="dxa"/>
          </w:tcPr>
          <w:p w14:paraId="7BF1A4B9" w14:textId="77777777" w:rsidR="00F81D7C" w:rsidRPr="007E0B31" w:rsidRDefault="00F81D7C" w:rsidP="00F81D7C">
            <w:pPr>
              <w:pStyle w:val="TableArial11"/>
              <w:rPr>
                <w:rFonts w:cs="Arial"/>
              </w:rPr>
            </w:pPr>
            <w:r w:rsidRPr="007E0B31">
              <w:rPr>
                <w:rFonts w:cs="Arial"/>
              </w:rPr>
              <w:t>Has the meaning given in GR15.10(a).</w:t>
            </w:r>
          </w:p>
        </w:tc>
      </w:tr>
      <w:tr w:rsidR="00F81D7C" w:rsidRPr="007E0B31" w14:paraId="0089BD19" w14:textId="77777777" w:rsidTr="0DEE1E6E">
        <w:trPr>
          <w:cantSplit/>
        </w:trPr>
        <w:tc>
          <w:tcPr>
            <w:tcW w:w="2884" w:type="dxa"/>
          </w:tcPr>
          <w:p w14:paraId="192E0FD2" w14:textId="77777777" w:rsidR="00F81D7C" w:rsidRPr="007E0B31" w:rsidRDefault="00F81D7C" w:rsidP="00F81D7C">
            <w:pPr>
              <w:pStyle w:val="Arial11Bold"/>
              <w:rPr>
                <w:rFonts w:cs="Arial"/>
              </w:rPr>
            </w:pPr>
            <w:r w:rsidRPr="007E0B31">
              <w:rPr>
                <w:rFonts w:cs="Arial"/>
              </w:rPr>
              <w:lastRenderedPageBreak/>
              <w:t>Relevant Scottish Transmission Licensee</w:t>
            </w:r>
          </w:p>
        </w:tc>
        <w:tc>
          <w:tcPr>
            <w:tcW w:w="6634" w:type="dxa"/>
          </w:tcPr>
          <w:p w14:paraId="1721A37D" w14:textId="6B2C7D3B" w:rsidR="00F81D7C" w:rsidRPr="007E0B31" w:rsidRDefault="00CF6E74" w:rsidP="00F81D7C">
            <w:pPr>
              <w:pStyle w:val="TableArial11"/>
              <w:rPr>
                <w:rFonts w:cs="Arial"/>
              </w:rPr>
            </w:pPr>
            <w:r w:rsidRPr="00CF6E74">
              <w:rPr>
                <w:rFonts w:cs="Arial"/>
              </w:rPr>
              <w:t xml:space="preserve">As the context requires </w:t>
            </w:r>
            <w:r w:rsidRPr="00CF6E74">
              <w:rPr>
                <w:rFonts w:cs="Arial"/>
                <w:b/>
                <w:bCs/>
              </w:rPr>
              <w:t>SPT</w:t>
            </w:r>
            <w:r w:rsidRPr="00CF6E74">
              <w:rPr>
                <w:rFonts w:cs="Arial"/>
              </w:rPr>
              <w:t xml:space="preserve"> and/or </w:t>
            </w:r>
            <w:r w:rsidRPr="00CF6E74">
              <w:rPr>
                <w:rFonts w:cs="Arial"/>
                <w:b/>
                <w:bCs/>
              </w:rPr>
              <w:t>SHETL</w:t>
            </w:r>
            <w:r w:rsidRPr="00411C8B">
              <w:rPr>
                <w:rFonts w:cs="Arial"/>
              </w:rPr>
              <w:t>,</w:t>
            </w:r>
            <w:r w:rsidRPr="00411C8B">
              <w:rPr>
                <w:rFonts w:cs="Arial"/>
                <w:b/>
                <w:bCs/>
              </w:rPr>
              <w:t xml:space="preserve"> </w:t>
            </w:r>
            <w:r w:rsidRPr="00411C8B">
              <w:rPr>
                <w:rFonts w:cs="Arial"/>
              </w:rPr>
              <w:t xml:space="preserve">and/or a </w:t>
            </w:r>
            <w:r w:rsidRPr="00411C8B">
              <w:rPr>
                <w:rFonts w:cs="Arial"/>
                <w:b/>
                <w:bCs/>
              </w:rPr>
              <w:t>Competitively Appointed Transmission</w:t>
            </w:r>
            <w:r w:rsidRPr="00411C8B">
              <w:rPr>
                <w:rFonts w:cs="Arial"/>
              </w:rPr>
              <w:t xml:space="preserve"> </w:t>
            </w:r>
            <w:r w:rsidRPr="00411C8B">
              <w:rPr>
                <w:rFonts w:cs="Arial"/>
                <w:b/>
                <w:bCs/>
              </w:rPr>
              <w:t>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 </w:t>
            </w:r>
            <w:r w:rsidRPr="00411C8B">
              <w:rPr>
                <w:rFonts w:cs="Arial"/>
              </w:rPr>
              <w:t>located in either</w:t>
            </w:r>
            <w:r w:rsidRPr="00411C8B">
              <w:rPr>
                <w:rFonts w:cs="Arial"/>
                <w:b/>
                <w:bCs/>
              </w:rPr>
              <w:t xml:space="preserve"> SPT’s </w:t>
            </w:r>
            <w:r w:rsidRPr="00411C8B">
              <w:rPr>
                <w:rFonts w:cs="Arial"/>
              </w:rPr>
              <w:t>or</w:t>
            </w:r>
            <w:r w:rsidRPr="00411C8B">
              <w:rPr>
                <w:rFonts w:cs="Arial"/>
                <w:b/>
                <w:bCs/>
              </w:rPr>
              <w:t xml:space="preserve"> SHETL’s Transmission Area</w:t>
            </w:r>
            <w:r w:rsidRPr="00CF6E74">
              <w:rPr>
                <w:rFonts w:cs="Arial"/>
              </w:rPr>
              <w:t xml:space="preserve"> and/or a </w:t>
            </w:r>
            <w:r w:rsidRPr="00CF6E74">
              <w:rPr>
                <w:rFonts w:cs="Arial"/>
                <w:b/>
                <w:bCs/>
              </w:rPr>
              <w:t>Scottish Offshore Transmission Licensee</w:t>
            </w:r>
            <w:r w:rsidRPr="00CF6E74">
              <w:rPr>
                <w:rFonts w:cs="Arial"/>
              </w:rPr>
              <w:t>.</w:t>
            </w:r>
          </w:p>
        </w:tc>
      </w:tr>
      <w:tr w:rsidR="00F81D7C" w:rsidRPr="007E0B31" w14:paraId="1E25E753" w14:textId="77777777" w:rsidTr="0DEE1E6E">
        <w:trPr>
          <w:cantSplit/>
        </w:trPr>
        <w:tc>
          <w:tcPr>
            <w:tcW w:w="2884" w:type="dxa"/>
          </w:tcPr>
          <w:p w14:paraId="3F282714" w14:textId="77777777" w:rsidR="00F81D7C" w:rsidRPr="007E0B31" w:rsidRDefault="00F81D7C" w:rsidP="00F81D7C">
            <w:pPr>
              <w:pStyle w:val="Arial11Bold"/>
              <w:rPr>
                <w:rFonts w:cs="Arial"/>
              </w:rPr>
            </w:pPr>
            <w:r w:rsidRPr="007E0B31">
              <w:rPr>
                <w:rFonts w:cs="Arial"/>
              </w:rPr>
              <w:t>Relevant Transmission Licensee</w:t>
            </w:r>
          </w:p>
        </w:tc>
        <w:tc>
          <w:tcPr>
            <w:tcW w:w="6634" w:type="dxa"/>
          </w:tcPr>
          <w:p w14:paraId="027002BE" w14:textId="200291F1" w:rsidR="00F81D7C" w:rsidRPr="007E0B31" w:rsidRDefault="00EE6B10" w:rsidP="00F81D7C">
            <w:pPr>
              <w:pStyle w:val="TableArial11"/>
              <w:rPr>
                <w:rFonts w:cs="Arial"/>
              </w:rPr>
            </w:pPr>
            <w:r w:rsidRPr="00EE6B10">
              <w:rPr>
                <w:rFonts w:cs="Arial"/>
              </w:rPr>
              <w:t>Means National Grid Electricity Transmission plc (</w:t>
            </w:r>
            <w:r w:rsidRPr="00EE6B10">
              <w:rPr>
                <w:rFonts w:cs="Arial"/>
                <w:b/>
                <w:bCs/>
              </w:rPr>
              <w:t xml:space="preserve">NGET) </w:t>
            </w:r>
            <w:r w:rsidRPr="00EE6B10">
              <w:rPr>
                <w:rFonts w:cs="Arial"/>
              </w:rPr>
              <w:t xml:space="preserve">in its </w:t>
            </w:r>
            <w:r w:rsidRPr="00EE6B10">
              <w:rPr>
                <w:rFonts w:cs="Arial"/>
                <w:b/>
                <w:bCs/>
              </w:rPr>
              <w:t xml:space="preserve">Transmission Area </w:t>
            </w:r>
            <w:r w:rsidRPr="00EE6B10">
              <w:rPr>
                <w:rFonts w:cs="Arial"/>
              </w:rPr>
              <w:t>or SP Transmission plc (</w:t>
            </w:r>
            <w:r w:rsidRPr="00EE6B10">
              <w:rPr>
                <w:rFonts w:cs="Arial"/>
                <w:b/>
                <w:bCs/>
              </w:rPr>
              <w:t>SPT</w:t>
            </w:r>
            <w:r w:rsidRPr="00EE6B10">
              <w:rPr>
                <w:rFonts w:cs="Arial"/>
              </w:rPr>
              <w:t xml:space="preserve">) in its </w:t>
            </w:r>
            <w:r w:rsidRPr="00EE6B10">
              <w:rPr>
                <w:rFonts w:cs="Arial"/>
                <w:b/>
                <w:bCs/>
              </w:rPr>
              <w:t>Transmission Area</w:t>
            </w:r>
            <w:r w:rsidRPr="00EE6B10">
              <w:rPr>
                <w:rFonts w:cs="Arial"/>
              </w:rPr>
              <w:t xml:space="preserve"> or Scottish Hydro-Electric Transmission Ltd (</w:t>
            </w:r>
            <w:r w:rsidRPr="00EE6B10">
              <w:rPr>
                <w:rFonts w:cs="Arial"/>
                <w:b/>
                <w:bCs/>
              </w:rPr>
              <w:t>SHETL</w:t>
            </w:r>
            <w:r w:rsidRPr="00EE6B10">
              <w:rPr>
                <w:rFonts w:cs="Arial"/>
              </w:rPr>
              <w:t xml:space="preserve">) in its </w:t>
            </w:r>
            <w:r w:rsidRPr="00EE6B10">
              <w:rPr>
                <w:rFonts w:cs="Arial"/>
                <w:b/>
                <w:bCs/>
              </w:rPr>
              <w:t>Transmission Area</w:t>
            </w:r>
            <w:r w:rsidRPr="00EE6B10">
              <w:rPr>
                <w:rFonts w:cs="Arial"/>
              </w:rPr>
              <w:t xml:space="preserve"> or any </w:t>
            </w:r>
            <w:r w:rsidRPr="00EE6B10">
              <w:rPr>
                <w:rFonts w:cs="Arial"/>
                <w:b/>
                <w:bCs/>
              </w:rPr>
              <w:t>Offshore Transmission Licensee</w:t>
            </w:r>
            <w:r w:rsidRPr="00EE6B10">
              <w:rPr>
                <w:rFonts w:cs="Arial"/>
              </w:rPr>
              <w:t xml:space="preserve"> in its </w:t>
            </w:r>
            <w:r w:rsidRPr="00EE6B10">
              <w:rPr>
                <w:rFonts w:cs="Arial"/>
                <w:b/>
                <w:bCs/>
              </w:rPr>
              <w:t xml:space="preserve">Transmission </w:t>
            </w:r>
            <w:r w:rsidRPr="00CB0BEF">
              <w:rPr>
                <w:rFonts w:cs="Arial"/>
                <w:b/>
                <w:bCs/>
              </w:rPr>
              <w:t>Area</w:t>
            </w:r>
            <w:r w:rsidRPr="00CB0BEF">
              <w:rPr>
                <w:rFonts w:cs="Arial"/>
              </w:rPr>
              <w:t xml:space="preserve"> or any </w:t>
            </w:r>
            <w:r w:rsidRPr="00CB0BEF">
              <w:rPr>
                <w:rFonts w:cs="Arial"/>
                <w:b/>
                <w:bCs/>
              </w:rPr>
              <w:t>Competitively Appointed Transmission Licensee</w:t>
            </w:r>
            <w:r w:rsidRPr="00CB0BEF">
              <w:rPr>
                <w:rFonts w:cs="Arial"/>
              </w:rPr>
              <w:t xml:space="preserve"> with </w:t>
            </w:r>
            <w:r w:rsidRPr="00CB0BEF">
              <w:rPr>
                <w:rFonts w:cs="Arial"/>
                <w:b/>
                <w:bCs/>
              </w:rPr>
              <w:t>Plant</w:t>
            </w:r>
            <w:r w:rsidRPr="00CB0BEF">
              <w:rPr>
                <w:rFonts w:cs="Arial"/>
              </w:rPr>
              <w:t xml:space="preserve"> and </w:t>
            </w:r>
            <w:r w:rsidRPr="00CB0BEF">
              <w:rPr>
                <w:rFonts w:cs="Arial"/>
                <w:b/>
                <w:bCs/>
              </w:rPr>
              <w:t>Apparatus</w:t>
            </w:r>
            <w:r w:rsidRPr="00CB0BEF">
              <w:rPr>
                <w:rFonts w:cs="Arial"/>
              </w:rPr>
              <w:t xml:space="preserve"> located in </w:t>
            </w:r>
            <w:r w:rsidRPr="00CB0BEF">
              <w:rPr>
                <w:rFonts w:cs="Arial"/>
                <w:b/>
                <w:bCs/>
              </w:rPr>
              <w:t>NGET’s</w:t>
            </w:r>
            <w:r w:rsidRPr="00CB0BEF">
              <w:rPr>
                <w:rFonts w:cs="Arial"/>
              </w:rPr>
              <w:t xml:space="preserve">, </w:t>
            </w:r>
            <w:r w:rsidRPr="00CB0BEF">
              <w:rPr>
                <w:rFonts w:cs="Arial"/>
                <w:b/>
                <w:bCs/>
              </w:rPr>
              <w:t>SPT’s</w:t>
            </w:r>
            <w:r w:rsidRPr="00CB0BEF">
              <w:rPr>
                <w:rFonts w:cs="Arial"/>
              </w:rPr>
              <w:t xml:space="preserve"> or </w:t>
            </w:r>
            <w:r w:rsidRPr="00CB0BEF">
              <w:rPr>
                <w:rFonts w:cs="Arial"/>
                <w:b/>
                <w:bCs/>
              </w:rPr>
              <w:t>SHETL’s</w:t>
            </w:r>
            <w:r w:rsidRPr="00CB0BEF">
              <w:rPr>
                <w:rFonts w:cs="Arial"/>
              </w:rPr>
              <w:t xml:space="preserve"> </w:t>
            </w:r>
            <w:r w:rsidRPr="00CB0BEF">
              <w:rPr>
                <w:rFonts w:cs="Arial"/>
                <w:b/>
                <w:bCs/>
              </w:rPr>
              <w:t>Transmission Area</w:t>
            </w:r>
            <w:r w:rsidRPr="00CB0BEF">
              <w:rPr>
                <w:rFonts w:cs="Arial"/>
              </w:rPr>
              <w:t xml:space="preserve"> as appropriate</w:t>
            </w:r>
            <w:r w:rsidRPr="00EE6B10">
              <w:rPr>
                <w:rFonts w:cs="Arial"/>
              </w:rPr>
              <w:t>.</w:t>
            </w:r>
          </w:p>
        </w:tc>
      </w:tr>
      <w:tr w:rsidR="00F81D7C" w:rsidRPr="007E0B31" w14:paraId="2C38A6A1" w14:textId="77777777" w:rsidTr="0DEE1E6E">
        <w:trPr>
          <w:cantSplit/>
        </w:trPr>
        <w:tc>
          <w:tcPr>
            <w:tcW w:w="2884" w:type="dxa"/>
          </w:tcPr>
          <w:p w14:paraId="2F282CC1" w14:textId="77777777" w:rsidR="00F81D7C" w:rsidRPr="007E0B31" w:rsidRDefault="00F81D7C" w:rsidP="00F81D7C">
            <w:pPr>
              <w:pStyle w:val="Arial11Bold"/>
              <w:rPr>
                <w:rFonts w:cs="Arial"/>
              </w:rPr>
            </w:pPr>
            <w:r w:rsidRPr="007E0B31">
              <w:rPr>
                <w:rFonts w:cs="Arial"/>
              </w:rPr>
              <w:t>Relevant Unit</w:t>
            </w:r>
          </w:p>
        </w:tc>
        <w:tc>
          <w:tcPr>
            <w:tcW w:w="6634" w:type="dxa"/>
          </w:tcPr>
          <w:p w14:paraId="3349AB2D" w14:textId="77777777" w:rsidR="00F81D7C" w:rsidRPr="007E0B31" w:rsidRDefault="00F81D7C" w:rsidP="00F81D7C">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F81D7C" w:rsidRPr="007E0B31" w14:paraId="661512B9" w14:textId="77777777" w:rsidTr="0DEE1E6E">
        <w:trPr>
          <w:cantSplit/>
        </w:trPr>
        <w:tc>
          <w:tcPr>
            <w:tcW w:w="2884" w:type="dxa"/>
          </w:tcPr>
          <w:p w14:paraId="145D3AB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F81D7C" w:rsidRPr="007E0B31" w:rsidRDefault="00F81D7C" w:rsidP="00F81D7C">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F81D7C" w:rsidRPr="007E0B31" w14:paraId="0FC4184C" w14:textId="77777777" w:rsidTr="0DEE1E6E">
        <w:trPr>
          <w:cantSplit/>
        </w:trPr>
        <w:tc>
          <w:tcPr>
            <w:tcW w:w="2884" w:type="dxa"/>
          </w:tcPr>
          <w:p w14:paraId="517C4056" w14:textId="77777777" w:rsidR="00F81D7C" w:rsidRPr="007E0B31" w:rsidRDefault="00F81D7C" w:rsidP="00F81D7C">
            <w:pPr>
              <w:pStyle w:val="Arial11Bold"/>
              <w:rPr>
                <w:rFonts w:cs="Arial"/>
              </w:rPr>
            </w:pPr>
            <w:r w:rsidRPr="007E0B31">
              <w:rPr>
                <w:rFonts w:cs="Arial"/>
              </w:rPr>
              <w:t>Remote Transmission Assets</w:t>
            </w:r>
          </w:p>
        </w:tc>
        <w:tc>
          <w:tcPr>
            <w:tcW w:w="6634" w:type="dxa"/>
          </w:tcPr>
          <w:p w14:paraId="26BD0A1F" w14:textId="402ED181" w:rsidR="00F81D7C" w:rsidRPr="007E0B31" w:rsidRDefault="00F81D7C" w:rsidP="00F81D7C">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F81D7C" w:rsidRPr="007E0B31" w:rsidRDefault="00F81D7C" w:rsidP="00F81D7C">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F81D7C" w:rsidRPr="007E0B31" w14:paraId="4A5E7BA6" w14:textId="77777777" w:rsidTr="0DEE1E6E">
        <w:trPr>
          <w:cantSplit/>
        </w:trPr>
        <w:tc>
          <w:tcPr>
            <w:tcW w:w="2884" w:type="dxa"/>
          </w:tcPr>
          <w:p w14:paraId="57C0BDFF" w14:textId="339174F7" w:rsidR="00F81D7C" w:rsidRPr="007E0B31" w:rsidRDefault="00F81D7C" w:rsidP="00F81D7C">
            <w:pPr>
              <w:pStyle w:val="Arial11Bold"/>
              <w:rPr>
                <w:rFonts w:cs="Arial"/>
              </w:rPr>
            </w:pPr>
            <w:r>
              <w:rPr>
                <w:rFonts w:cs="Arial"/>
              </w:rPr>
              <w:t>Replacement Reserves (RR)</w:t>
            </w:r>
          </w:p>
        </w:tc>
        <w:tc>
          <w:tcPr>
            <w:tcW w:w="6634" w:type="dxa"/>
          </w:tcPr>
          <w:p w14:paraId="1845D73A" w14:textId="2F61E8A5" w:rsidR="00F81D7C" w:rsidRPr="007E0B31" w:rsidRDefault="00F81D7C" w:rsidP="00F81D7C">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F81D7C" w:rsidRPr="007E0B31" w14:paraId="3E793E1A" w14:textId="77777777" w:rsidTr="0DEE1E6E">
        <w:trPr>
          <w:cantSplit/>
        </w:trPr>
        <w:tc>
          <w:tcPr>
            <w:tcW w:w="2884" w:type="dxa"/>
          </w:tcPr>
          <w:p w14:paraId="70E4C232" w14:textId="77777777" w:rsidR="00F81D7C" w:rsidRPr="007E0B31" w:rsidRDefault="00F81D7C" w:rsidP="00F81D7C">
            <w:pPr>
              <w:pStyle w:val="Arial11Bold"/>
              <w:rPr>
                <w:rFonts w:cs="Arial"/>
              </w:rPr>
            </w:pPr>
            <w:r w:rsidRPr="007E0B31">
              <w:rPr>
                <w:rFonts w:cs="Arial"/>
              </w:rPr>
              <w:t>Requesting Safety Co-ordinator</w:t>
            </w:r>
          </w:p>
        </w:tc>
        <w:tc>
          <w:tcPr>
            <w:tcW w:w="6634" w:type="dxa"/>
          </w:tcPr>
          <w:p w14:paraId="12FAE6E9" w14:textId="77777777" w:rsidR="00F81D7C" w:rsidRPr="007E0B31" w:rsidRDefault="00F81D7C" w:rsidP="00F81D7C">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F81D7C" w:rsidRPr="007E0B31" w14:paraId="221B80DF" w14:textId="77777777" w:rsidTr="0DEE1E6E">
        <w:trPr>
          <w:cantSplit/>
        </w:trPr>
        <w:tc>
          <w:tcPr>
            <w:tcW w:w="2884" w:type="dxa"/>
          </w:tcPr>
          <w:p w14:paraId="4C5053E5" w14:textId="77777777" w:rsidR="00F81D7C" w:rsidRPr="007E0B31" w:rsidRDefault="00F81D7C" w:rsidP="00F81D7C">
            <w:pPr>
              <w:pStyle w:val="Arial11Bold"/>
              <w:rPr>
                <w:rFonts w:cs="Arial"/>
              </w:rPr>
            </w:pPr>
            <w:r w:rsidRPr="007E0B31">
              <w:rPr>
                <w:rFonts w:cs="Arial"/>
              </w:rPr>
              <w:t>Responsible Engineer/ Operator</w:t>
            </w:r>
          </w:p>
        </w:tc>
        <w:tc>
          <w:tcPr>
            <w:tcW w:w="6634" w:type="dxa"/>
          </w:tcPr>
          <w:p w14:paraId="40AF59F9" w14:textId="77777777" w:rsidR="00F81D7C" w:rsidRPr="007E0B31" w:rsidRDefault="00F81D7C" w:rsidP="00F81D7C">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F81D7C" w:rsidRPr="007E0B31" w14:paraId="43B07A92" w14:textId="77777777" w:rsidTr="0DEE1E6E">
        <w:trPr>
          <w:cantSplit/>
        </w:trPr>
        <w:tc>
          <w:tcPr>
            <w:tcW w:w="2884" w:type="dxa"/>
          </w:tcPr>
          <w:p w14:paraId="142BB592" w14:textId="77777777" w:rsidR="00F81D7C" w:rsidRPr="007E0B31" w:rsidRDefault="00F81D7C" w:rsidP="00F81D7C">
            <w:pPr>
              <w:pStyle w:val="Arial11Bold"/>
              <w:rPr>
                <w:rFonts w:cs="Arial"/>
              </w:rPr>
            </w:pPr>
            <w:r w:rsidRPr="007E0B31">
              <w:rPr>
                <w:rFonts w:cs="Arial"/>
              </w:rPr>
              <w:t>Responsible Manager</w:t>
            </w:r>
          </w:p>
        </w:tc>
        <w:tc>
          <w:tcPr>
            <w:tcW w:w="6634" w:type="dxa"/>
          </w:tcPr>
          <w:p w14:paraId="3D10AC58" w14:textId="010E800C" w:rsidR="00F81D7C" w:rsidRPr="007E0B31" w:rsidRDefault="00F81D7C" w:rsidP="00F81D7C">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F81D7C" w:rsidRPr="007E0B31" w14:paraId="6833C556" w14:textId="77777777" w:rsidTr="0DEE1E6E">
        <w:trPr>
          <w:cantSplit/>
        </w:trPr>
        <w:tc>
          <w:tcPr>
            <w:tcW w:w="2884" w:type="dxa"/>
          </w:tcPr>
          <w:p w14:paraId="78C5A95A" w14:textId="03432A01" w:rsidR="00F81D7C" w:rsidRPr="007E0B31" w:rsidRDefault="00F81D7C" w:rsidP="00F81D7C">
            <w:pPr>
              <w:pStyle w:val="Arial11Bold"/>
              <w:rPr>
                <w:rFonts w:cs="Arial"/>
              </w:rPr>
            </w:pPr>
            <w:r>
              <w:rPr>
                <w:rFonts w:cs="Arial"/>
              </w:rPr>
              <w:t>Restoration Contractor</w:t>
            </w:r>
          </w:p>
        </w:tc>
        <w:tc>
          <w:tcPr>
            <w:tcW w:w="6634" w:type="dxa"/>
          </w:tcPr>
          <w:p w14:paraId="51FEE20C" w14:textId="73B0FBED" w:rsidR="00F81D7C" w:rsidRPr="007E0B31" w:rsidRDefault="00F81D7C" w:rsidP="00F81D7C">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F81D7C" w:rsidRPr="007E0B31" w14:paraId="06F23606" w14:textId="77777777" w:rsidTr="0DEE1E6E">
        <w:trPr>
          <w:cantSplit/>
        </w:trPr>
        <w:tc>
          <w:tcPr>
            <w:tcW w:w="2884" w:type="dxa"/>
          </w:tcPr>
          <w:p w14:paraId="40195733" w14:textId="7E5F900B" w:rsidR="00F81D7C" w:rsidRPr="007E0B31" w:rsidRDefault="00F81D7C" w:rsidP="00F81D7C">
            <w:pPr>
              <w:pStyle w:val="Arial11Bold"/>
              <w:rPr>
                <w:rFonts w:cs="Arial"/>
              </w:rPr>
            </w:pPr>
            <w:r>
              <w:rPr>
                <w:rFonts w:cs="Arial"/>
              </w:rPr>
              <w:t>Restoration Plan</w:t>
            </w:r>
          </w:p>
        </w:tc>
        <w:tc>
          <w:tcPr>
            <w:tcW w:w="6634" w:type="dxa"/>
          </w:tcPr>
          <w:p w14:paraId="27330630" w14:textId="2932C2DD" w:rsidR="00F81D7C" w:rsidRPr="007E0B31" w:rsidRDefault="00F81D7C" w:rsidP="00F81D7C">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F81D7C" w:rsidRPr="007E0B31" w14:paraId="359C52EC" w14:textId="77777777" w:rsidTr="0DEE1E6E">
        <w:trPr>
          <w:cantSplit/>
        </w:trPr>
        <w:tc>
          <w:tcPr>
            <w:tcW w:w="2884" w:type="dxa"/>
          </w:tcPr>
          <w:p w14:paraId="600D70C7" w14:textId="2CA36F4C" w:rsidR="00F81D7C" w:rsidRPr="007E0B31" w:rsidRDefault="00F81D7C" w:rsidP="00F81D7C">
            <w:pPr>
              <w:pStyle w:val="Arial11Bold"/>
              <w:rPr>
                <w:rFonts w:cs="Arial"/>
              </w:rPr>
            </w:pPr>
            <w:r w:rsidRPr="00C95F94">
              <w:rPr>
                <w:rFonts w:cs="Arial"/>
              </w:rPr>
              <w:t>Restoration Service Provider</w:t>
            </w:r>
          </w:p>
        </w:tc>
        <w:tc>
          <w:tcPr>
            <w:tcW w:w="6634" w:type="dxa"/>
          </w:tcPr>
          <w:p w14:paraId="7EAC5DED" w14:textId="41096B5E" w:rsidR="00F81D7C" w:rsidRPr="00A87826" w:rsidRDefault="00F81D7C" w:rsidP="00F81D7C">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F81D7C" w:rsidRPr="007E0B31" w14:paraId="7A57EE5C" w14:textId="77777777" w:rsidTr="0DEE1E6E">
        <w:trPr>
          <w:cantSplit/>
        </w:trPr>
        <w:tc>
          <w:tcPr>
            <w:tcW w:w="2884" w:type="dxa"/>
          </w:tcPr>
          <w:p w14:paraId="31F5E0E2" w14:textId="0C4C577D" w:rsidR="00F81D7C" w:rsidRPr="007E0B31" w:rsidRDefault="00F81D7C" w:rsidP="00F81D7C">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F81D7C" w:rsidRPr="007E0B31" w:rsidRDefault="00F81D7C" w:rsidP="00F81D7C">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 xml:space="preserve">Anchor Plant </w:t>
            </w:r>
            <w:proofErr w:type="spellStart"/>
            <w:r w:rsidRPr="00D039CA">
              <w:rPr>
                <w:rFonts w:cs="Arial"/>
                <w:b/>
                <w:bCs/>
              </w:rPr>
              <w:t>Capablity</w:t>
            </w:r>
            <w:proofErr w:type="spellEnd"/>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F81D7C" w:rsidRPr="007E0B31" w14:paraId="200F923B" w14:textId="77777777" w:rsidTr="0DEE1E6E">
        <w:trPr>
          <w:cantSplit/>
        </w:trPr>
        <w:tc>
          <w:tcPr>
            <w:tcW w:w="2884" w:type="dxa"/>
          </w:tcPr>
          <w:p w14:paraId="645AFB45" w14:textId="77777777" w:rsidR="00F81D7C" w:rsidRPr="007E0B31" w:rsidRDefault="00F81D7C" w:rsidP="00F81D7C">
            <w:pPr>
              <w:pStyle w:val="Arial11Bold"/>
              <w:rPr>
                <w:rFonts w:cs="Arial"/>
              </w:rPr>
            </w:pPr>
            <w:r w:rsidRPr="008B64D0">
              <w:rPr>
                <w:rFonts w:cs="Arial"/>
              </w:rPr>
              <w:lastRenderedPageBreak/>
              <w:t>Re-synchronisation</w:t>
            </w:r>
          </w:p>
        </w:tc>
        <w:tc>
          <w:tcPr>
            <w:tcW w:w="6634" w:type="dxa"/>
          </w:tcPr>
          <w:p w14:paraId="116663CE" w14:textId="77777777" w:rsidR="00F81D7C" w:rsidRPr="007E0B31" w:rsidRDefault="00F81D7C" w:rsidP="00F81D7C">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F81D7C" w:rsidRPr="007E0B31" w14:paraId="5C8B475C" w14:textId="77777777" w:rsidTr="0DEE1E6E">
        <w:trPr>
          <w:cantSplit/>
        </w:trPr>
        <w:tc>
          <w:tcPr>
            <w:tcW w:w="2884" w:type="dxa"/>
          </w:tcPr>
          <w:p w14:paraId="7A0A7098" w14:textId="399722FF" w:rsidR="00F81D7C" w:rsidRPr="00A24C6C" w:rsidRDefault="00F81D7C" w:rsidP="00F81D7C">
            <w:pPr>
              <w:pStyle w:val="Arial11Bold"/>
              <w:rPr>
                <w:rFonts w:cs="Arial"/>
              </w:rPr>
            </w:pPr>
          </w:p>
        </w:tc>
        <w:tc>
          <w:tcPr>
            <w:tcW w:w="6634" w:type="dxa"/>
          </w:tcPr>
          <w:p w14:paraId="7D8E70D3" w14:textId="762661DB" w:rsidR="00F81D7C" w:rsidRPr="00A24C6C" w:rsidRDefault="00F81D7C" w:rsidP="00F81D7C">
            <w:pPr>
              <w:pStyle w:val="TableArial11"/>
              <w:rPr>
                <w:rFonts w:cs="Arial"/>
              </w:rPr>
            </w:pPr>
          </w:p>
        </w:tc>
      </w:tr>
      <w:tr w:rsidR="00F81D7C" w:rsidRPr="007E0B31" w14:paraId="6CA184A0" w14:textId="77777777" w:rsidTr="0DEE1E6E">
        <w:trPr>
          <w:cantSplit/>
        </w:trPr>
        <w:tc>
          <w:tcPr>
            <w:tcW w:w="2884" w:type="dxa"/>
          </w:tcPr>
          <w:p w14:paraId="0F616CE0" w14:textId="68331982" w:rsidR="00F81D7C" w:rsidRPr="007E0B31" w:rsidRDefault="00F81D7C" w:rsidP="00F81D7C">
            <w:pPr>
              <w:pStyle w:val="Arial11Bold"/>
              <w:rPr>
                <w:rFonts w:cs="Arial"/>
              </w:rPr>
            </w:pPr>
            <w:r>
              <w:rPr>
                <w:rFonts w:cs="Arial"/>
              </w:rPr>
              <w:t>RR Acceptance</w:t>
            </w:r>
          </w:p>
        </w:tc>
        <w:tc>
          <w:tcPr>
            <w:tcW w:w="6634" w:type="dxa"/>
          </w:tcPr>
          <w:p w14:paraId="279A7C5B" w14:textId="3CF00C6B" w:rsidR="00F81D7C" w:rsidRPr="007E0B31" w:rsidRDefault="00F81D7C" w:rsidP="00F81D7C">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F81D7C" w:rsidRPr="007E0B31" w14:paraId="375C4E00" w14:textId="77777777" w:rsidTr="0DEE1E6E">
        <w:trPr>
          <w:cantSplit/>
        </w:trPr>
        <w:tc>
          <w:tcPr>
            <w:tcW w:w="2884" w:type="dxa"/>
          </w:tcPr>
          <w:p w14:paraId="1EAC68C5" w14:textId="2FCFB406" w:rsidR="00F81D7C" w:rsidRDefault="00F81D7C" w:rsidP="00F81D7C">
            <w:pPr>
              <w:pStyle w:val="Arial11Bold"/>
              <w:rPr>
                <w:rFonts w:cs="Arial"/>
              </w:rPr>
            </w:pPr>
            <w:r>
              <w:rPr>
                <w:rFonts w:cs="Arial"/>
              </w:rPr>
              <w:t>Restricted</w:t>
            </w:r>
          </w:p>
        </w:tc>
        <w:tc>
          <w:tcPr>
            <w:tcW w:w="6634" w:type="dxa"/>
          </w:tcPr>
          <w:p w14:paraId="573C1772" w14:textId="01CB4CF7" w:rsidR="00F81D7C" w:rsidRPr="008D5BEE" w:rsidRDefault="00F81D7C" w:rsidP="00F81D7C">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F81D7C" w:rsidRPr="007E0B31" w14:paraId="43440108" w14:textId="77777777" w:rsidTr="0DEE1E6E">
        <w:trPr>
          <w:cantSplit/>
        </w:trPr>
        <w:tc>
          <w:tcPr>
            <w:tcW w:w="2884" w:type="dxa"/>
          </w:tcPr>
          <w:p w14:paraId="2D0B4C2D" w14:textId="026534D0" w:rsidR="00F81D7C" w:rsidRPr="000B7208" w:rsidRDefault="00F81D7C" w:rsidP="00F81D7C">
            <w:pPr>
              <w:pStyle w:val="Arial11Bold"/>
              <w:rPr>
                <w:rFonts w:cs="Arial"/>
              </w:rPr>
            </w:pPr>
            <w:r w:rsidRPr="002510FF">
              <w:rPr>
                <w:rFonts w:cs="Arial"/>
                <w:bCs/>
              </w:rPr>
              <w:t>ROCOF</w:t>
            </w:r>
          </w:p>
        </w:tc>
        <w:tc>
          <w:tcPr>
            <w:tcW w:w="6634" w:type="dxa"/>
          </w:tcPr>
          <w:p w14:paraId="257637B6" w14:textId="7FA7C548" w:rsidR="00F81D7C" w:rsidRPr="000B7208" w:rsidRDefault="00F81D7C" w:rsidP="00F81D7C">
            <w:pPr>
              <w:pStyle w:val="TableArial11"/>
              <w:rPr>
                <w:rFonts w:cs="Arial"/>
                <w:b/>
              </w:rPr>
            </w:pPr>
            <w:r w:rsidRPr="002510FF">
              <w:rPr>
                <w:rFonts w:cs="Arial"/>
                <w:b/>
              </w:rPr>
              <w:t>Rate of Change of Frequency</w:t>
            </w:r>
          </w:p>
        </w:tc>
      </w:tr>
      <w:tr w:rsidR="00F81D7C" w:rsidRPr="007E0B31" w14:paraId="724EBAD0" w14:textId="77777777" w:rsidTr="0DEE1E6E">
        <w:trPr>
          <w:cantSplit/>
        </w:trPr>
        <w:tc>
          <w:tcPr>
            <w:tcW w:w="2884" w:type="dxa"/>
          </w:tcPr>
          <w:p w14:paraId="389CD79A" w14:textId="38EDBFB4" w:rsidR="00F81D7C" w:rsidRDefault="00F81D7C" w:rsidP="00F81D7C">
            <w:pPr>
              <w:pStyle w:val="Arial11Bold"/>
              <w:rPr>
                <w:rFonts w:cs="Arial"/>
              </w:rPr>
            </w:pPr>
            <w:r>
              <w:rPr>
                <w:rFonts w:cs="Arial"/>
              </w:rPr>
              <w:t>RR Instruction</w:t>
            </w:r>
          </w:p>
        </w:tc>
        <w:tc>
          <w:tcPr>
            <w:tcW w:w="6634" w:type="dxa"/>
          </w:tcPr>
          <w:p w14:paraId="74080257" w14:textId="66AE87CD" w:rsidR="00F81D7C" w:rsidRPr="008D5BEE" w:rsidRDefault="00F81D7C" w:rsidP="00F81D7C">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F81D7C" w:rsidRPr="007E0B31" w14:paraId="0F2AB24C" w14:textId="77777777" w:rsidTr="0DEE1E6E">
        <w:trPr>
          <w:cantSplit/>
        </w:trPr>
        <w:tc>
          <w:tcPr>
            <w:tcW w:w="2884" w:type="dxa"/>
          </w:tcPr>
          <w:p w14:paraId="1069A459" w14:textId="77777777" w:rsidR="00F81D7C" w:rsidRPr="007E0B31" w:rsidRDefault="00F81D7C" w:rsidP="00F81D7C">
            <w:pPr>
              <w:pStyle w:val="Arial11Bold"/>
              <w:rPr>
                <w:rFonts w:cs="Arial"/>
              </w:rPr>
            </w:pPr>
            <w:r w:rsidRPr="007E0B31">
              <w:rPr>
                <w:rFonts w:cs="Arial"/>
              </w:rPr>
              <w:t>Safety Co-ordinator</w:t>
            </w:r>
          </w:p>
        </w:tc>
        <w:tc>
          <w:tcPr>
            <w:tcW w:w="6634" w:type="dxa"/>
          </w:tcPr>
          <w:p w14:paraId="3FD2A5AD" w14:textId="77777777" w:rsidR="00F81D7C" w:rsidRPr="007E0B31" w:rsidRDefault="00F81D7C" w:rsidP="00F81D7C">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F81D7C" w:rsidRPr="007E0B31" w14:paraId="3A1DC384" w14:textId="77777777" w:rsidTr="0DEE1E6E">
        <w:trPr>
          <w:cantSplit/>
        </w:trPr>
        <w:tc>
          <w:tcPr>
            <w:tcW w:w="2884" w:type="dxa"/>
          </w:tcPr>
          <w:p w14:paraId="7406B5EB" w14:textId="77777777" w:rsidR="00F81D7C" w:rsidRPr="007E0B31" w:rsidRDefault="00F81D7C" w:rsidP="00F81D7C">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6634" w:type="dxa"/>
          </w:tcPr>
          <w:p w14:paraId="407DEDEF" w14:textId="77777777" w:rsidR="00F81D7C" w:rsidRPr="007E0B31" w:rsidRDefault="00F81D7C" w:rsidP="00F81D7C">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F81D7C" w:rsidRPr="007E0B31" w14:paraId="70243D83" w14:textId="77777777" w:rsidTr="0DEE1E6E">
        <w:trPr>
          <w:cantSplit/>
        </w:trPr>
        <w:tc>
          <w:tcPr>
            <w:tcW w:w="2884" w:type="dxa"/>
          </w:tcPr>
          <w:p w14:paraId="22E262B1" w14:textId="77777777" w:rsidR="00F81D7C" w:rsidRPr="007E0B31" w:rsidRDefault="00F81D7C" w:rsidP="00F81D7C">
            <w:pPr>
              <w:pStyle w:val="Arial11Bold"/>
              <w:rPr>
                <w:rFonts w:cs="Arial"/>
              </w:rPr>
            </w:pPr>
            <w:r w:rsidRPr="007E0B31">
              <w:rPr>
                <w:rFonts w:cs="Arial"/>
              </w:rPr>
              <w:t xml:space="preserve">Safety Key </w:t>
            </w:r>
          </w:p>
        </w:tc>
        <w:tc>
          <w:tcPr>
            <w:tcW w:w="6634" w:type="dxa"/>
          </w:tcPr>
          <w:p w14:paraId="61F0DB91" w14:textId="77777777" w:rsidR="00F81D7C" w:rsidRPr="007E0B31" w:rsidRDefault="00F81D7C" w:rsidP="00F81D7C">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F81D7C" w:rsidRPr="007E0B31" w14:paraId="30E0A369" w14:textId="77777777" w:rsidTr="0DEE1E6E">
        <w:trPr>
          <w:cantSplit/>
        </w:trPr>
        <w:tc>
          <w:tcPr>
            <w:tcW w:w="2884" w:type="dxa"/>
          </w:tcPr>
          <w:p w14:paraId="3958C3C0" w14:textId="77777777" w:rsidR="00F81D7C" w:rsidRPr="007E0B31" w:rsidRDefault="00F81D7C" w:rsidP="00F81D7C">
            <w:pPr>
              <w:pStyle w:val="Arial11Bold"/>
              <w:rPr>
                <w:rFonts w:cs="Arial"/>
              </w:rPr>
            </w:pPr>
            <w:r w:rsidRPr="007E0B31">
              <w:rPr>
                <w:rFonts w:cs="Arial"/>
              </w:rPr>
              <w:t>Safety Log</w:t>
            </w:r>
          </w:p>
        </w:tc>
        <w:tc>
          <w:tcPr>
            <w:tcW w:w="6634" w:type="dxa"/>
          </w:tcPr>
          <w:p w14:paraId="1D5A6BA7" w14:textId="77777777" w:rsidR="00F81D7C" w:rsidRPr="007E0B31" w:rsidRDefault="00F81D7C" w:rsidP="00F81D7C">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F81D7C" w:rsidRPr="007E0B31" w14:paraId="7B8B0D19" w14:textId="77777777" w:rsidTr="0DEE1E6E">
        <w:trPr>
          <w:cantSplit/>
        </w:trPr>
        <w:tc>
          <w:tcPr>
            <w:tcW w:w="2884" w:type="dxa"/>
          </w:tcPr>
          <w:p w14:paraId="34E9C066" w14:textId="77777777" w:rsidR="00F81D7C" w:rsidRPr="007E0B31" w:rsidRDefault="00F81D7C" w:rsidP="00F81D7C">
            <w:pPr>
              <w:pStyle w:val="Arial11Bold"/>
              <w:rPr>
                <w:rFonts w:cs="Arial"/>
              </w:rPr>
            </w:pPr>
            <w:r w:rsidRPr="007E0B31">
              <w:rPr>
                <w:rFonts w:cs="Arial"/>
              </w:rPr>
              <w:t>Safety Precautions</w:t>
            </w:r>
          </w:p>
        </w:tc>
        <w:tc>
          <w:tcPr>
            <w:tcW w:w="6634" w:type="dxa"/>
          </w:tcPr>
          <w:p w14:paraId="0686C6F3" w14:textId="77777777" w:rsidR="00F81D7C" w:rsidRPr="007E0B31" w:rsidRDefault="00F81D7C" w:rsidP="00F81D7C">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F81D7C" w:rsidRPr="007E0B31" w14:paraId="5883E205" w14:textId="77777777" w:rsidTr="0DEE1E6E">
        <w:trPr>
          <w:cantSplit/>
        </w:trPr>
        <w:tc>
          <w:tcPr>
            <w:tcW w:w="2884" w:type="dxa"/>
          </w:tcPr>
          <w:p w14:paraId="20827A76" w14:textId="77777777" w:rsidR="00F81D7C" w:rsidRPr="007E0B31" w:rsidRDefault="00F81D7C" w:rsidP="00F81D7C">
            <w:pPr>
              <w:pStyle w:val="Arial11Bold"/>
              <w:rPr>
                <w:rFonts w:cs="Arial"/>
              </w:rPr>
            </w:pPr>
            <w:r w:rsidRPr="007E0B31">
              <w:rPr>
                <w:rFonts w:cs="Arial"/>
              </w:rPr>
              <w:t>Safety Rules</w:t>
            </w:r>
          </w:p>
        </w:tc>
        <w:tc>
          <w:tcPr>
            <w:tcW w:w="6634" w:type="dxa"/>
          </w:tcPr>
          <w:p w14:paraId="48A0B671" w14:textId="174D5A7A" w:rsidR="00F81D7C" w:rsidRPr="007E0B31" w:rsidRDefault="00F81D7C" w:rsidP="00F81D7C">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F81D7C" w:rsidRPr="007E0B31" w14:paraId="44AE80E0" w14:textId="77777777" w:rsidTr="0DEE1E6E">
        <w:trPr>
          <w:cantSplit/>
        </w:trPr>
        <w:tc>
          <w:tcPr>
            <w:tcW w:w="2884" w:type="dxa"/>
          </w:tcPr>
          <w:p w14:paraId="5682B2E8" w14:textId="77777777" w:rsidR="00F81D7C" w:rsidRPr="007E0B31" w:rsidRDefault="00F81D7C" w:rsidP="00F81D7C">
            <w:pPr>
              <w:pStyle w:val="Arial11Bold"/>
              <w:rPr>
                <w:rFonts w:cs="Arial"/>
              </w:rPr>
            </w:pPr>
            <w:r w:rsidRPr="007E0B31">
              <w:rPr>
                <w:rFonts w:cs="Arial"/>
              </w:rPr>
              <w:t>Scottish Offshore Transmission System</w:t>
            </w:r>
          </w:p>
        </w:tc>
        <w:tc>
          <w:tcPr>
            <w:tcW w:w="6634" w:type="dxa"/>
          </w:tcPr>
          <w:p w14:paraId="6F1646FE" w14:textId="77777777" w:rsidR="00F81D7C" w:rsidRPr="007E0B31" w:rsidRDefault="00F81D7C" w:rsidP="00F81D7C">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F81D7C" w:rsidRPr="007E0B31" w14:paraId="4EC37483" w14:textId="77777777" w:rsidTr="0DEE1E6E">
        <w:trPr>
          <w:cantSplit/>
        </w:trPr>
        <w:tc>
          <w:tcPr>
            <w:tcW w:w="2884" w:type="dxa"/>
          </w:tcPr>
          <w:p w14:paraId="7592DBED" w14:textId="77777777" w:rsidR="00F81D7C" w:rsidRPr="007E0B31" w:rsidRDefault="00F81D7C" w:rsidP="00F81D7C">
            <w:pPr>
              <w:pStyle w:val="Arial11Bold"/>
              <w:rPr>
                <w:rFonts w:cs="Arial"/>
              </w:rPr>
            </w:pPr>
            <w:r w:rsidRPr="007E0B31">
              <w:rPr>
                <w:rFonts w:cs="Arial"/>
              </w:rPr>
              <w:t>Scottish Offshore Transmission Licensee</w:t>
            </w:r>
          </w:p>
        </w:tc>
        <w:tc>
          <w:tcPr>
            <w:tcW w:w="6634" w:type="dxa"/>
          </w:tcPr>
          <w:p w14:paraId="1E0C090A" w14:textId="77777777" w:rsidR="00F81D7C" w:rsidRPr="007E0B31" w:rsidRDefault="00F81D7C" w:rsidP="00F81D7C">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F81D7C" w:rsidRPr="007E0B31" w14:paraId="46996A6A" w14:textId="77777777" w:rsidTr="0DEE1E6E">
        <w:trPr>
          <w:cantSplit/>
        </w:trPr>
        <w:tc>
          <w:tcPr>
            <w:tcW w:w="2884" w:type="dxa"/>
          </w:tcPr>
          <w:p w14:paraId="3B59A20D" w14:textId="77777777" w:rsidR="00F81D7C" w:rsidRPr="007E0B31" w:rsidRDefault="00F81D7C" w:rsidP="00F81D7C">
            <w:pPr>
              <w:pStyle w:val="Arial11Bold"/>
              <w:rPr>
                <w:rFonts w:cs="Arial"/>
              </w:rPr>
            </w:pPr>
            <w:r w:rsidRPr="007E0B31">
              <w:rPr>
                <w:rFonts w:cs="Arial"/>
              </w:rPr>
              <w:lastRenderedPageBreak/>
              <w:t>Scottish Transmission System</w:t>
            </w:r>
          </w:p>
        </w:tc>
        <w:tc>
          <w:tcPr>
            <w:tcW w:w="6634" w:type="dxa"/>
          </w:tcPr>
          <w:p w14:paraId="78AAAC1A" w14:textId="22CCEEEC" w:rsidR="00F81D7C" w:rsidRPr="007E0B31" w:rsidRDefault="00AA3C6A" w:rsidP="00F81D7C">
            <w:pPr>
              <w:pStyle w:val="TableArial11"/>
              <w:rPr>
                <w:rFonts w:cs="Arial"/>
              </w:rPr>
            </w:pPr>
            <w:r w:rsidRPr="00AA3C6A">
              <w:rPr>
                <w:rFonts w:cs="Arial"/>
              </w:rPr>
              <w:t xml:space="preserve">Collectively </w:t>
            </w:r>
            <w:r w:rsidRPr="00AA3C6A">
              <w:rPr>
                <w:rFonts w:cs="Arial"/>
                <w:b/>
                <w:bCs/>
              </w:rPr>
              <w:t>SPT’s Transmission System</w:t>
            </w:r>
            <w:r w:rsidRPr="00AA3C6A">
              <w:rPr>
                <w:rFonts w:cs="Arial"/>
              </w:rPr>
              <w:t xml:space="preserve"> and </w:t>
            </w:r>
            <w:r w:rsidRPr="00AA3C6A">
              <w:rPr>
                <w:rFonts w:cs="Arial"/>
                <w:b/>
                <w:bCs/>
              </w:rPr>
              <w:t>SHETL’s Transmission System</w:t>
            </w:r>
            <w:r w:rsidRPr="00411C8B">
              <w:rPr>
                <w:rFonts w:cs="Arial"/>
              </w:rPr>
              <w:t>, any</w:t>
            </w:r>
            <w:r w:rsidRPr="00411C8B">
              <w:rPr>
                <w:rFonts w:cs="Arial"/>
                <w:b/>
                <w:bCs/>
              </w:rPr>
              <w:t> Competitively Appointed Transmission Licensee’s Transmission System</w:t>
            </w:r>
            <w:r w:rsidRPr="00411C8B">
              <w:rPr>
                <w:rFonts w:cs="Arial"/>
              </w:rPr>
              <w:t xml:space="preserve"> with</w:t>
            </w:r>
            <w:r w:rsidRPr="00411C8B">
              <w:rPr>
                <w:rFonts w:cs="Arial"/>
                <w:b/>
                <w:bCs/>
              </w:rPr>
              <w:t xml:space="preserve"> Plant </w:t>
            </w:r>
            <w:r w:rsidRPr="00411C8B">
              <w:rPr>
                <w:rFonts w:cs="Arial"/>
              </w:rPr>
              <w:t xml:space="preserve">and </w:t>
            </w:r>
            <w:r w:rsidRPr="00411C8B">
              <w:rPr>
                <w:rFonts w:cs="Arial"/>
                <w:b/>
                <w:bCs/>
              </w:rPr>
              <w:t xml:space="preserve">Apparatus </w:t>
            </w:r>
            <w:r w:rsidRPr="00411C8B">
              <w:rPr>
                <w:rFonts w:cs="Arial"/>
              </w:rPr>
              <w:t>located in</w:t>
            </w:r>
            <w:r w:rsidRPr="00411C8B">
              <w:rPr>
                <w:rFonts w:cs="Arial"/>
                <w:b/>
                <w:bCs/>
              </w:rPr>
              <w:t xml:space="preserve"> SPT’s </w:t>
            </w:r>
            <w:r w:rsidRPr="00411C8B">
              <w:rPr>
                <w:rFonts w:cs="Arial"/>
              </w:rPr>
              <w:t>or</w:t>
            </w:r>
            <w:r w:rsidRPr="00411C8B">
              <w:rPr>
                <w:rFonts w:cs="Arial"/>
                <w:b/>
                <w:bCs/>
              </w:rPr>
              <w:t xml:space="preserve"> SHETL's Transmission Area</w:t>
            </w:r>
            <w:r w:rsidRPr="00AA3C6A">
              <w:rPr>
                <w:rFonts w:cs="Arial"/>
              </w:rPr>
              <w:t xml:space="preserve"> and any </w:t>
            </w:r>
            <w:r w:rsidRPr="00AA3C6A">
              <w:rPr>
                <w:rFonts w:cs="Arial"/>
                <w:b/>
                <w:bCs/>
              </w:rPr>
              <w:t>Scottish Offshore Transmission Systems</w:t>
            </w:r>
            <w:r w:rsidRPr="00AA3C6A">
              <w:rPr>
                <w:rFonts w:cs="Arial"/>
              </w:rPr>
              <w:t>. </w:t>
            </w:r>
          </w:p>
        </w:tc>
      </w:tr>
      <w:tr w:rsidR="00F81D7C" w:rsidRPr="007E0B31" w14:paraId="51287B91" w14:textId="77777777" w:rsidTr="0DEE1E6E">
        <w:trPr>
          <w:cantSplit/>
        </w:trPr>
        <w:tc>
          <w:tcPr>
            <w:tcW w:w="2884" w:type="dxa"/>
          </w:tcPr>
          <w:p w14:paraId="06943FD9" w14:textId="77777777" w:rsidR="00F81D7C" w:rsidRPr="007E0B31" w:rsidRDefault="00F81D7C" w:rsidP="00F81D7C">
            <w:pPr>
              <w:pStyle w:val="Arial11Bold"/>
              <w:rPr>
                <w:rFonts w:cs="Arial"/>
              </w:rPr>
            </w:pPr>
            <w:r w:rsidRPr="007E0B31">
              <w:rPr>
                <w:rFonts w:cs="Arial"/>
              </w:rPr>
              <w:t>Scottish User</w:t>
            </w:r>
          </w:p>
        </w:tc>
        <w:tc>
          <w:tcPr>
            <w:tcW w:w="6634" w:type="dxa"/>
          </w:tcPr>
          <w:p w14:paraId="00622B6C" w14:textId="77777777" w:rsidR="00F81D7C" w:rsidRPr="007E0B31" w:rsidRDefault="00F81D7C" w:rsidP="00F81D7C">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F81D7C" w:rsidRPr="007E0B31" w14:paraId="3C0B3E03" w14:textId="77777777" w:rsidTr="0DEE1E6E">
        <w:trPr>
          <w:cantSplit/>
        </w:trPr>
        <w:tc>
          <w:tcPr>
            <w:tcW w:w="2884" w:type="dxa"/>
          </w:tcPr>
          <w:p w14:paraId="0790467A" w14:textId="0FEE74A2" w:rsidR="00F81D7C" w:rsidRPr="007E0B31" w:rsidRDefault="00F81D7C" w:rsidP="00F81D7C">
            <w:pPr>
              <w:pStyle w:val="Arial11Bold"/>
              <w:rPr>
                <w:rFonts w:cs="Arial"/>
              </w:rPr>
            </w:pPr>
            <w:r>
              <w:rPr>
                <w:rFonts w:cs="Arial"/>
              </w:rPr>
              <w:t>Secondary BM Unit</w:t>
            </w:r>
          </w:p>
        </w:tc>
        <w:tc>
          <w:tcPr>
            <w:tcW w:w="6634" w:type="dxa"/>
          </w:tcPr>
          <w:p w14:paraId="44EC65D4" w14:textId="2371A3C1" w:rsidR="00F81D7C" w:rsidRPr="007E0B31" w:rsidRDefault="00F81D7C" w:rsidP="00F81D7C">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F81D7C" w:rsidRPr="007E0B31" w14:paraId="76062AB2" w14:textId="77777777" w:rsidTr="0DEE1E6E">
        <w:trPr>
          <w:cantSplit/>
        </w:trPr>
        <w:tc>
          <w:tcPr>
            <w:tcW w:w="2884" w:type="dxa"/>
          </w:tcPr>
          <w:p w14:paraId="19193F66" w14:textId="77777777" w:rsidR="00F81D7C" w:rsidRPr="007E0B31" w:rsidRDefault="00F81D7C" w:rsidP="00F81D7C">
            <w:pPr>
              <w:pStyle w:val="Arial11Bold"/>
              <w:rPr>
                <w:rFonts w:cs="Arial"/>
              </w:rPr>
            </w:pPr>
            <w:r w:rsidRPr="007E0B31">
              <w:rPr>
                <w:rFonts w:cs="Arial"/>
              </w:rPr>
              <w:t>Secondary Response</w:t>
            </w:r>
          </w:p>
        </w:tc>
        <w:tc>
          <w:tcPr>
            <w:tcW w:w="6634" w:type="dxa"/>
          </w:tcPr>
          <w:p w14:paraId="78A1E61F"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F81D7C" w:rsidRPr="007E0B31" w14:paraId="564540DA" w14:textId="77777777" w:rsidTr="0DEE1E6E">
        <w:trPr>
          <w:cantSplit/>
        </w:trPr>
        <w:tc>
          <w:tcPr>
            <w:tcW w:w="2884" w:type="dxa"/>
          </w:tcPr>
          <w:p w14:paraId="65A0DD2E" w14:textId="77777777" w:rsidR="00F81D7C" w:rsidRPr="007E0B31" w:rsidRDefault="00F81D7C" w:rsidP="00F81D7C">
            <w:pPr>
              <w:pStyle w:val="Arial11Bold"/>
              <w:rPr>
                <w:rFonts w:cs="Arial"/>
              </w:rPr>
            </w:pPr>
            <w:r w:rsidRPr="007E0B31">
              <w:rPr>
                <w:rFonts w:cs="Arial"/>
              </w:rPr>
              <w:t>Secretary of State</w:t>
            </w:r>
          </w:p>
        </w:tc>
        <w:tc>
          <w:tcPr>
            <w:tcW w:w="6634" w:type="dxa"/>
          </w:tcPr>
          <w:p w14:paraId="67522AEA" w14:textId="77777777" w:rsidR="00F81D7C" w:rsidRPr="007E0B31" w:rsidRDefault="00F81D7C" w:rsidP="00F81D7C">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F81D7C" w:rsidRPr="007E0B31" w14:paraId="240349FB" w14:textId="77777777" w:rsidTr="0DEE1E6E">
        <w:trPr>
          <w:cantSplit/>
        </w:trPr>
        <w:tc>
          <w:tcPr>
            <w:tcW w:w="2884" w:type="dxa"/>
          </w:tcPr>
          <w:p w14:paraId="39D5CFF9" w14:textId="77777777" w:rsidR="00F81D7C" w:rsidRPr="007E0B31" w:rsidRDefault="00F81D7C" w:rsidP="00F81D7C">
            <w:pPr>
              <w:pStyle w:val="Arial11Bold"/>
              <w:rPr>
                <w:rFonts w:cs="Arial"/>
              </w:rPr>
            </w:pPr>
            <w:r w:rsidRPr="007E0B31">
              <w:rPr>
                <w:rFonts w:cs="Arial"/>
              </w:rPr>
              <w:t>Secured Event</w:t>
            </w:r>
          </w:p>
        </w:tc>
        <w:tc>
          <w:tcPr>
            <w:tcW w:w="6634" w:type="dxa"/>
          </w:tcPr>
          <w:p w14:paraId="5A98690F"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F81D7C" w:rsidRPr="007E0B31" w14:paraId="646622AD" w14:textId="77777777" w:rsidTr="0DEE1E6E">
        <w:trPr>
          <w:cantSplit/>
        </w:trPr>
        <w:tc>
          <w:tcPr>
            <w:tcW w:w="2884" w:type="dxa"/>
          </w:tcPr>
          <w:p w14:paraId="2D39DA62" w14:textId="77777777" w:rsidR="00F81D7C" w:rsidRPr="007E0B31" w:rsidRDefault="00F81D7C" w:rsidP="00F81D7C">
            <w:pPr>
              <w:pStyle w:val="Arial11Bold"/>
              <w:rPr>
                <w:rFonts w:cs="Arial"/>
              </w:rPr>
            </w:pPr>
            <w:r w:rsidRPr="007E0B31">
              <w:rPr>
                <w:rFonts w:cs="Arial"/>
              </w:rPr>
              <w:t>Security and Quality of Supply Standard (SQSS)</w:t>
            </w:r>
          </w:p>
        </w:tc>
        <w:tc>
          <w:tcPr>
            <w:tcW w:w="6634" w:type="dxa"/>
          </w:tcPr>
          <w:p w14:paraId="1F7B9DEC" w14:textId="31796422" w:rsidR="00F81D7C" w:rsidRPr="007E0B31" w:rsidRDefault="00F81D7C" w:rsidP="00F81D7C">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w:t>
            </w:r>
            <w:r w:rsidR="2C5C7B1A" w:rsidRPr="38E6A229">
              <w:rPr>
                <w:rFonts w:cs="Arial"/>
              </w:rPr>
              <w:t xml:space="preserve">and the </w:t>
            </w:r>
            <w:r w:rsidR="2C5C7B1A"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F81D7C" w:rsidRPr="007E0B31" w14:paraId="6D1F96AD" w14:textId="77777777" w:rsidTr="0DEE1E6E">
        <w:trPr>
          <w:cantSplit/>
        </w:trPr>
        <w:tc>
          <w:tcPr>
            <w:tcW w:w="2884" w:type="dxa"/>
          </w:tcPr>
          <w:p w14:paraId="3D4D2CAD" w14:textId="77777777" w:rsidR="00F81D7C" w:rsidRPr="007E0B31" w:rsidRDefault="00F81D7C" w:rsidP="00F81D7C">
            <w:pPr>
              <w:pStyle w:val="Arial11Bold"/>
              <w:rPr>
                <w:rFonts w:cs="Arial"/>
              </w:rPr>
            </w:pPr>
            <w:r w:rsidRPr="007E0B31">
              <w:rPr>
                <w:rFonts w:cs="Arial"/>
              </w:rPr>
              <w:t>Self-Governance Criteria</w:t>
            </w:r>
          </w:p>
        </w:tc>
        <w:tc>
          <w:tcPr>
            <w:tcW w:w="6634" w:type="dxa"/>
          </w:tcPr>
          <w:p w14:paraId="54B7BCEB" w14:textId="77777777" w:rsidR="00F81D7C" w:rsidRPr="007E0B31" w:rsidRDefault="00F81D7C" w:rsidP="00F81D7C">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F81D7C" w:rsidRPr="007E0B31" w:rsidRDefault="00F81D7C" w:rsidP="00F81D7C">
            <w:pPr>
              <w:pStyle w:val="TableArial11"/>
              <w:numPr>
                <w:ilvl w:val="0"/>
                <w:numId w:val="8"/>
              </w:numPr>
              <w:rPr>
                <w:rFonts w:cs="Arial"/>
              </w:rPr>
            </w:pPr>
            <w:r w:rsidRPr="007E0B31">
              <w:rPr>
                <w:rFonts w:cs="Arial"/>
              </w:rPr>
              <w:t>is unlikely to have a material effect on:</w:t>
            </w:r>
          </w:p>
          <w:p w14:paraId="0AFA7F7C" w14:textId="77777777" w:rsidR="00F81D7C" w:rsidRPr="007E0B31" w:rsidRDefault="00F81D7C" w:rsidP="00F81D7C">
            <w:pPr>
              <w:pStyle w:val="TableArial11"/>
              <w:numPr>
                <w:ilvl w:val="0"/>
                <w:numId w:val="9"/>
              </w:numPr>
              <w:rPr>
                <w:rFonts w:cs="Arial"/>
              </w:rPr>
            </w:pPr>
            <w:r w:rsidRPr="007E0B31">
              <w:rPr>
                <w:rFonts w:cs="Arial"/>
              </w:rPr>
              <w:t>existing or future electricity consumers; and</w:t>
            </w:r>
          </w:p>
          <w:p w14:paraId="46F9696D" w14:textId="29B1C8A6" w:rsidR="00F81D7C" w:rsidRPr="007E0B31" w:rsidRDefault="00F81D7C" w:rsidP="00F81D7C">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F81D7C" w:rsidRPr="007E0B31" w:rsidRDefault="00F81D7C" w:rsidP="00F81D7C">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F81D7C" w:rsidRPr="007E0B31" w:rsidRDefault="00F81D7C" w:rsidP="00F81D7C">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F81D7C" w:rsidRPr="007E0B31" w:rsidRDefault="00F81D7C" w:rsidP="00F81D7C">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F81D7C" w:rsidRPr="00612E81" w:rsidRDefault="00F81D7C" w:rsidP="00F81D7C">
            <w:pPr>
              <w:pStyle w:val="TableArial11"/>
              <w:numPr>
                <w:ilvl w:val="0"/>
                <w:numId w:val="8"/>
              </w:numPr>
              <w:rPr>
                <w:rFonts w:cs="Arial"/>
              </w:rPr>
            </w:pPr>
            <w:r w:rsidRPr="00612E81">
              <w:rPr>
                <w:rFonts w:cs="Arial"/>
              </w:rPr>
              <w:t>is unlikely to discriminate between different classes of Users.</w:t>
            </w:r>
          </w:p>
          <w:p w14:paraId="766072C3" w14:textId="0AB255AC" w:rsidR="00F81D7C" w:rsidRPr="007E0B31" w:rsidRDefault="00F81D7C" w:rsidP="00F81D7C">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F81D7C" w:rsidRPr="007E0B31" w14:paraId="519D0516" w14:textId="77777777" w:rsidTr="0DEE1E6E">
        <w:trPr>
          <w:cantSplit/>
        </w:trPr>
        <w:tc>
          <w:tcPr>
            <w:tcW w:w="2884" w:type="dxa"/>
          </w:tcPr>
          <w:p w14:paraId="6FE46427" w14:textId="77777777" w:rsidR="00F81D7C" w:rsidRPr="007E0B31" w:rsidRDefault="00F81D7C" w:rsidP="00F81D7C">
            <w:pPr>
              <w:pStyle w:val="Arial11Bold"/>
              <w:rPr>
                <w:rFonts w:cs="Arial"/>
              </w:rPr>
            </w:pPr>
            <w:r w:rsidRPr="007E0B31">
              <w:rPr>
                <w:rFonts w:cs="Arial"/>
              </w:rPr>
              <w:lastRenderedPageBreak/>
              <w:t>Self-Governance Modifications</w:t>
            </w:r>
          </w:p>
        </w:tc>
        <w:tc>
          <w:tcPr>
            <w:tcW w:w="6634" w:type="dxa"/>
          </w:tcPr>
          <w:p w14:paraId="27E32F5F"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F81D7C" w:rsidRPr="007E0B31" w14:paraId="6A0ED69B" w14:textId="77777777" w:rsidTr="0DEE1E6E">
        <w:trPr>
          <w:cantSplit/>
        </w:trPr>
        <w:tc>
          <w:tcPr>
            <w:tcW w:w="2884" w:type="dxa"/>
          </w:tcPr>
          <w:p w14:paraId="0FD8F1F7" w14:textId="77777777" w:rsidR="00F81D7C" w:rsidRPr="007E0B31" w:rsidRDefault="00F81D7C" w:rsidP="00F81D7C">
            <w:pPr>
              <w:pStyle w:val="Arial11Bold"/>
              <w:rPr>
                <w:rFonts w:cs="Arial"/>
              </w:rPr>
            </w:pPr>
            <w:r w:rsidRPr="007E0B31">
              <w:rPr>
                <w:rFonts w:cs="Arial"/>
              </w:rPr>
              <w:t>Self-Governance Statement</w:t>
            </w:r>
          </w:p>
        </w:tc>
        <w:tc>
          <w:tcPr>
            <w:tcW w:w="6634" w:type="dxa"/>
          </w:tcPr>
          <w:p w14:paraId="10C74376" w14:textId="77777777" w:rsidR="00F81D7C" w:rsidRPr="007E0B31" w:rsidRDefault="00F81D7C" w:rsidP="00F81D7C">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F81D7C" w:rsidRPr="007E0B31" w:rsidRDefault="00F81D7C" w:rsidP="00F81D7C">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F81D7C" w:rsidRPr="007E0B31" w:rsidRDefault="00F81D7C" w:rsidP="00F81D7C">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F81D7C" w:rsidRPr="007E0B31" w14:paraId="136D3FE1" w14:textId="77777777" w:rsidTr="0DEE1E6E">
        <w:trPr>
          <w:cantSplit/>
        </w:trPr>
        <w:tc>
          <w:tcPr>
            <w:tcW w:w="2884" w:type="dxa"/>
          </w:tcPr>
          <w:p w14:paraId="564BE747" w14:textId="77777777" w:rsidR="00F81D7C" w:rsidRPr="007E0B31" w:rsidRDefault="00F81D7C" w:rsidP="00F81D7C">
            <w:pPr>
              <w:pStyle w:val="Arial11Bold"/>
              <w:rPr>
                <w:rFonts w:cs="Arial"/>
              </w:rPr>
            </w:pPr>
            <w:r w:rsidRPr="007E0B31">
              <w:rPr>
                <w:rFonts w:cs="Arial"/>
              </w:rPr>
              <w:t>Setpoint Voltage</w:t>
            </w:r>
          </w:p>
        </w:tc>
        <w:tc>
          <w:tcPr>
            <w:tcW w:w="6634" w:type="dxa"/>
          </w:tcPr>
          <w:p w14:paraId="38F46902" w14:textId="77777777" w:rsidR="00F81D7C" w:rsidRPr="007E0B31" w:rsidRDefault="00F81D7C" w:rsidP="00F81D7C">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F81D7C" w:rsidRPr="007E0B31" w14:paraId="2C5B1DCD" w14:textId="77777777" w:rsidTr="0DEE1E6E">
        <w:trPr>
          <w:cantSplit/>
        </w:trPr>
        <w:tc>
          <w:tcPr>
            <w:tcW w:w="2884" w:type="dxa"/>
          </w:tcPr>
          <w:p w14:paraId="61385F85" w14:textId="77777777" w:rsidR="00F81D7C" w:rsidRPr="007E0B31" w:rsidRDefault="00F81D7C" w:rsidP="00F81D7C">
            <w:pPr>
              <w:pStyle w:val="Arial11Bold"/>
              <w:rPr>
                <w:rFonts w:cs="Arial"/>
              </w:rPr>
            </w:pPr>
            <w:r w:rsidRPr="007E0B31">
              <w:rPr>
                <w:rFonts w:cs="Arial"/>
              </w:rPr>
              <w:t>Settlement Period</w:t>
            </w:r>
          </w:p>
        </w:tc>
        <w:tc>
          <w:tcPr>
            <w:tcW w:w="6634" w:type="dxa"/>
          </w:tcPr>
          <w:p w14:paraId="4AB567C7" w14:textId="77777777" w:rsidR="00F81D7C" w:rsidRPr="007E0B31" w:rsidRDefault="00F81D7C" w:rsidP="00F81D7C">
            <w:pPr>
              <w:pStyle w:val="TableArial11"/>
              <w:rPr>
                <w:rFonts w:cs="Arial"/>
              </w:rPr>
            </w:pPr>
            <w:r w:rsidRPr="007E0B31">
              <w:rPr>
                <w:rFonts w:cs="Arial"/>
              </w:rPr>
              <w:t>A period of 30 minutes ending on the hour and half-hour in each hour during a day.</w:t>
            </w:r>
          </w:p>
        </w:tc>
      </w:tr>
      <w:tr w:rsidR="00F81D7C" w:rsidRPr="007E0B31" w14:paraId="2C952150" w14:textId="77777777" w:rsidTr="0DEE1E6E">
        <w:trPr>
          <w:cantSplit/>
        </w:trPr>
        <w:tc>
          <w:tcPr>
            <w:tcW w:w="2884" w:type="dxa"/>
          </w:tcPr>
          <w:p w14:paraId="3E931984" w14:textId="39850ADE" w:rsidR="00F81D7C" w:rsidRPr="007E0B31" w:rsidRDefault="00F81D7C" w:rsidP="00F81D7C">
            <w:pPr>
              <w:pStyle w:val="Arial11Bold"/>
              <w:rPr>
                <w:rFonts w:cs="Arial"/>
              </w:rPr>
            </w:pPr>
          </w:p>
        </w:tc>
        <w:tc>
          <w:tcPr>
            <w:tcW w:w="6634" w:type="dxa"/>
          </w:tcPr>
          <w:p w14:paraId="2C46A0D7" w14:textId="229F6998" w:rsidR="00F81D7C" w:rsidRPr="007E0B31" w:rsidRDefault="00F81D7C" w:rsidP="00F81D7C">
            <w:pPr>
              <w:pStyle w:val="TableArial11"/>
              <w:rPr>
                <w:rFonts w:cs="Arial"/>
              </w:rPr>
            </w:pPr>
          </w:p>
        </w:tc>
      </w:tr>
      <w:tr w:rsidR="00F81D7C" w:rsidRPr="007E0B31" w14:paraId="6A64B863" w14:textId="77777777" w:rsidTr="0DEE1E6E">
        <w:trPr>
          <w:cantSplit/>
        </w:trPr>
        <w:tc>
          <w:tcPr>
            <w:tcW w:w="2884" w:type="dxa"/>
          </w:tcPr>
          <w:p w14:paraId="702BBF4B" w14:textId="77777777" w:rsidR="00F81D7C" w:rsidRPr="007E0B31" w:rsidRDefault="00F81D7C" w:rsidP="00F81D7C">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F81D7C" w:rsidRPr="007E0B31" w:rsidRDefault="00F81D7C" w:rsidP="00F81D7C">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F81D7C" w:rsidRPr="007E0B31" w14:paraId="510136CA" w14:textId="77777777" w:rsidTr="0DEE1E6E">
        <w:trPr>
          <w:cantSplit/>
        </w:trPr>
        <w:tc>
          <w:tcPr>
            <w:tcW w:w="2884" w:type="dxa"/>
          </w:tcPr>
          <w:p w14:paraId="35028F39" w14:textId="77777777" w:rsidR="00F81D7C" w:rsidRPr="007E0B31" w:rsidRDefault="00F81D7C" w:rsidP="00F81D7C">
            <w:pPr>
              <w:pStyle w:val="Arial11Bold"/>
              <w:rPr>
                <w:rFonts w:cs="Arial"/>
                <w:lang w:val="en-US"/>
              </w:rPr>
            </w:pPr>
            <w:r w:rsidRPr="007E0B31">
              <w:rPr>
                <w:rFonts w:cs="Arial"/>
                <w:lang w:val="en-US"/>
              </w:rPr>
              <w:t>SHETL</w:t>
            </w:r>
          </w:p>
        </w:tc>
        <w:tc>
          <w:tcPr>
            <w:tcW w:w="6634" w:type="dxa"/>
          </w:tcPr>
          <w:p w14:paraId="3E3D4EB4" w14:textId="77777777" w:rsidR="00F81D7C" w:rsidRPr="007E0B31" w:rsidRDefault="00F81D7C" w:rsidP="00F81D7C">
            <w:pPr>
              <w:pStyle w:val="TableArial11"/>
              <w:rPr>
                <w:rFonts w:cs="Arial"/>
              </w:rPr>
            </w:pPr>
            <w:r w:rsidRPr="007E0B31">
              <w:rPr>
                <w:rFonts w:cs="Arial"/>
              </w:rPr>
              <w:t>Scottish Hydro-Electric Transmission Limited</w:t>
            </w:r>
            <w:r>
              <w:rPr>
                <w:rFonts w:cs="Arial"/>
              </w:rPr>
              <w:t>.</w:t>
            </w:r>
          </w:p>
        </w:tc>
      </w:tr>
      <w:tr w:rsidR="00F81D7C" w:rsidRPr="007E0B31" w14:paraId="67FED673" w14:textId="77777777" w:rsidTr="0DEE1E6E">
        <w:trPr>
          <w:cantSplit/>
        </w:trPr>
        <w:tc>
          <w:tcPr>
            <w:tcW w:w="2884" w:type="dxa"/>
          </w:tcPr>
          <w:p w14:paraId="369FD6B3" w14:textId="77777777" w:rsidR="00F81D7C" w:rsidRPr="007E0B31" w:rsidRDefault="00F81D7C" w:rsidP="00F81D7C">
            <w:pPr>
              <w:pStyle w:val="Arial11Bold"/>
              <w:rPr>
                <w:rFonts w:cs="Arial"/>
              </w:rPr>
            </w:pPr>
            <w:r w:rsidRPr="007E0B31">
              <w:rPr>
                <w:rFonts w:cs="Arial"/>
              </w:rPr>
              <w:t>Shutdown</w:t>
            </w:r>
          </w:p>
        </w:tc>
        <w:tc>
          <w:tcPr>
            <w:tcW w:w="6634" w:type="dxa"/>
          </w:tcPr>
          <w:p w14:paraId="6E389810" w14:textId="39840711" w:rsidR="00F81D7C" w:rsidRPr="000B675D" w:rsidRDefault="00F81D7C" w:rsidP="00F81D7C">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F81D7C" w:rsidRPr="00105C6E" w:rsidRDefault="00F81D7C" w:rsidP="00F81D7C">
            <w:pPr>
              <w:pStyle w:val="Default"/>
              <w:jc w:val="both"/>
              <w:rPr>
                <w:sz w:val="20"/>
                <w:szCs w:val="20"/>
              </w:rPr>
            </w:pPr>
          </w:p>
          <w:p w14:paraId="15309EA0" w14:textId="77777777" w:rsidR="00F81D7C" w:rsidRDefault="00F81D7C" w:rsidP="00F81D7C">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F81D7C" w:rsidRDefault="00F81D7C" w:rsidP="00F81D7C">
            <w:pPr>
              <w:pStyle w:val="Default"/>
              <w:jc w:val="both"/>
              <w:rPr>
                <w:sz w:val="20"/>
                <w:szCs w:val="20"/>
              </w:rPr>
            </w:pPr>
          </w:p>
          <w:p w14:paraId="6125EFD5" w14:textId="77777777" w:rsidR="00F81D7C" w:rsidRDefault="00F81D7C" w:rsidP="00F81D7C">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F81D7C" w:rsidRPr="002A73E9" w:rsidRDefault="00F81D7C" w:rsidP="00F81D7C">
            <w:pPr>
              <w:pStyle w:val="Default"/>
              <w:jc w:val="both"/>
              <w:rPr>
                <w:sz w:val="20"/>
              </w:rPr>
            </w:pPr>
          </w:p>
        </w:tc>
      </w:tr>
      <w:tr w:rsidR="00F81D7C" w:rsidRPr="007E0B31" w14:paraId="7BC2DAF6" w14:textId="77777777" w:rsidTr="0DEE1E6E">
        <w:trPr>
          <w:cantSplit/>
        </w:trPr>
        <w:tc>
          <w:tcPr>
            <w:tcW w:w="2884" w:type="dxa"/>
          </w:tcPr>
          <w:p w14:paraId="3675FAA8" w14:textId="77777777" w:rsidR="00F81D7C" w:rsidRPr="007E0B31" w:rsidRDefault="00F81D7C" w:rsidP="00F81D7C">
            <w:pPr>
              <w:pStyle w:val="Arial11Bold"/>
              <w:rPr>
                <w:rFonts w:cs="Arial"/>
                <w:lang w:val="en-US"/>
              </w:rPr>
            </w:pPr>
            <w:r w:rsidRPr="007E0B31">
              <w:rPr>
                <w:rFonts w:cs="Arial"/>
                <w:lang w:val="en-US"/>
              </w:rPr>
              <w:t>Significant Code Review</w:t>
            </w:r>
          </w:p>
        </w:tc>
        <w:tc>
          <w:tcPr>
            <w:tcW w:w="6634" w:type="dxa"/>
          </w:tcPr>
          <w:p w14:paraId="671DC2B0"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F81D7C" w:rsidRPr="007E0B31" w14:paraId="1B5DF07B" w14:textId="77777777" w:rsidTr="0DEE1E6E">
        <w:trPr>
          <w:cantSplit/>
          <w:trHeight w:val="844"/>
        </w:trPr>
        <w:tc>
          <w:tcPr>
            <w:tcW w:w="2884" w:type="dxa"/>
          </w:tcPr>
          <w:p w14:paraId="7D570753" w14:textId="77777777" w:rsidR="00F81D7C" w:rsidRPr="007E0B31" w:rsidRDefault="00F81D7C" w:rsidP="00F81D7C">
            <w:pPr>
              <w:pStyle w:val="Arial11Bold"/>
              <w:rPr>
                <w:rFonts w:cs="Arial"/>
                <w:lang w:val="en-US"/>
              </w:rPr>
            </w:pPr>
            <w:r w:rsidRPr="007E0B31">
              <w:rPr>
                <w:rFonts w:cs="Arial"/>
                <w:lang w:val="en-US"/>
              </w:rPr>
              <w:t>Significant Code Review Phase</w:t>
            </w:r>
          </w:p>
        </w:tc>
        <w:tc>
          <w:tcPr>
            <w:tcW w:w="6634" w:type="dxa"/>
          </w:tcPr>
          <w:p w14:paraId="0EC0F404"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F81D7C" w:rsidRPr="007E0B31" w14:paraId="5ADB841A" w14:textId="77777777" w:rsidTr="0DEE1E6E">
        <w:trPr>
          <w:cantSplit/>
          <w:trHeight w:val="391"/>
        </w:trPr>
        <w:tc>
          <w:tcPr>
            <w:tcW w:w="2884" w:type="dxa"/>
          </w:tcPr>
          <w:p w14:paraId="7F34926A" w14:textId="77777777" w:rsidR="00F81D7C" w:rsidRPr="005A3DF9" w:rsidRDefault="00F81D7C" w:rsidP="00F81D7C">
            <w:pPr>
              <w:rPr>
                <w:b/>
                <w:bCs/>
              </w:rPr>
            </w:pPr>
            <w:r w:rsidRPr="005A3DF9">
              <w:rPr>
                <w:b/>
                <w:bCs/>
              </w:rPr>
              <w:t>Significant Event</w:t>
            </w:r>
          </w:p>
        </w:tc>
        <w:tc>
          <w:tcPr>
            <w:tcW w:w="6634" w:type="dxa"/>
          </w:tcPr>
          <w:p w14:paraId="1EE1E359" w14:textId="77777777" w:rsidR="00F81D7C" w:rsidRPr="005A3DF9" w:rsidRDefault="00F81D7C" w:rsidP="00F81D7C">
            <w:r w:rsidRPr="005A3DF9">
              <w:t xml:space="preserve">An </w:t>
            </w:r>
            <w:r w:rsidRPr="005A3DF9">
              <w:rPr>
                <w:b/>
                <w:bCs/>
              </w:rPr>
              <w:t>Event</w:t>
            </w:r>
            <w:r w:rsidRPr="005A3DF9">
              <w:t>, as defined in OC3.4.1.</w:t>
            </w:r>
          </w:p>
        </w:tc>
      </w:tr>
      <w:tr w:rsidR="00F81D7C" w:rsidRPr="007E0B31" w14:paraId="1BEA81BE" w14:textId="77777777" w:rsidTr="0DEE1E6E">
        <w:trPr>
          <w:cantSplit/>
        </w:trPr>
        <w:tc>
          <w:tcPr>
            <w:tcW w:w="2884" w:type="dxa"/>
          </w:tcPr>
          <w:p w14:paraId="7DDF6CE8" w14:textId="77777777" w:rsidR="00F81D7C" w:rsidRPr="007E0B31" w:rsidRDefault="00F81D7C" w:rsidP="00F81D7C">
            <w:pPr>
              <w:pStyle w:val="Arial11Bold"/>
              <w:rPr>
                <w:rFonts w:cs="Arial"/>
              </w:rPr>
            </w:pPr>
            <w:r w:rsidRPr="007E0B31">
              <w:rPr>
                <w:rFonts w:cs="Arial"/>
              </w:rPr>
              <w:lastRenderedPageBreak/>
              <w:t>Significant Incident</w:t>
            </w:r>
          </w:p>
        </w:tc>
        <w:tc>
          <w:tcPr>
            <w:tcW w:w="6634" w:type="dxa"/>
          </w:tcPr>
          <w:p w14:paraId="7F61F265" w14:textId="77777777"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proofErr w:type="gramStart"/>
            <w:r w:rsidRPr="007E0B31">
              <w:rPr>
                <w:rFonts w:cs="Arial"/>
                <w:b/>
              </w:rPr>
              <w:t>User</w:t>
            </w:r>
            <w:r w:rsidRPr="007E0B31">
              <w:rPr>
                <w:rFonts w:cs="Arial"/>
              </w:rPr>
              <w:t xml:space="preserve"> accordingly;</w:t>
            </w:r>
            <w:proofErr w:type="gramEnd"/>
            <w:r w:rsidRPr="007E0B31">
              <w:rPr>
                <w:rFonts w:cs="Arial"/>
              </w:rPr>
              <w:t xml:space="preserve"> or</w:t>
            </w:r>
          </w:p>
          <w:p w14:paraId="00F396BD" w14:textId="5EB0F9B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F81D7C" w:rsidRPr="007E0B31" w14:paraId="3E055DF2" w14:textId="77777777" w:rsidTr="0DEE1E6E">
        <w:trPr>
          <w:cantSplit/>
        </w:trPr>
        <w:tc>
          <w:tcPr>
            <w:tcW w:w="2884" w:type="dxa"/>
          </w:tcPr>
          <w:p w14:paraId="0E800888" w14:textId="77777777" w:rsidR="00F81D7C" w:rsidRPr="007E0B31" w:rsidRDefault="00F81D7C" w:rsidP="00F81D7C">
            <w:pPr>
              <w:pStyle w:val="Arial11Bold"/>
              <w:rPr>
                <w:rFonts w:cs="Arial"/>
              </w:rPr>
            </w:pPr>
            <w:r w:rsidRPr="007E0B31">
              <w:rPr>
                <w:rFonts w:cs="Arial"/>
              </w:rPr>
              <w:t>Simultaneous Tap Change</w:t>
            </w:r>
          </w:p>
        </w:tc>
        <w:tc>
          <w:tcPr>
            <w:tcW w:w="6634" w:type="dxa"/>
          </w:tcPr>
          <w:p w14:paraId="60D3F25A" w14:textId="2377F85E" w:rsidR="00F81D7C" w:rsidRPr="007E0B31" w:rsidRDefault="00F81D7C" w:rsidP="00F81D7C">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F81D7C" w:rsidRPr="007E0B31" w14:paraId="328E6979" w14:textId="77777777" w:rsidTr="0DEE1E6E">
        <w:trPr>
          <w:cantSplit/>
        </w:trPr>
        <w:tc>
          <w:tcPr>
            <w:tcW w:w="2884" w:type="dxa"/>
          </w:tcPr>
          <w:p w14:paraId="7DB29454" w14:textId="260E372C" w:rsidR="00F81D7C" w:rsidRPr="009A551F" w:rsidRDefault="00F81D7C" w:rsidP="00F81D7C">
            <w:pPr>
              <w:pStyle w:val="Arial11Bold"/>
              <w:rPr>
                <w:rFonts w:cs="Arial"/>
              </w:rPr>
            </w:pPr>
            <w:r w:rsidRPr="009A551F">
              <w:rPr>
                <w:lang w:val="en-US"/>
              </w:rPr>
              <w:t>Single Intraday Coupling</w:t>
            </w:r>
          </w:p>
        </w:tc>
        <w:tc>
          <w:tcPr>
            <w:tcW w:w="6634" w:type="dxa"/>
          </w:tcPr>
          <w:p w14:paraId="46F14FC7" w14:textId="686B1D19" w:rsidR="00F81D7C" w:rsidRPr="009A551F" w:rsidRDefault="00F81D7C" w:rsidP="00F81D7C">
            <w:pPr>
              <w:pStyle w:val="TableArial11"/>
              <w:rPr>
                <w:rFonts w:cs="Arial"/>
              </w:rPr>
            </w:pPr>
            <w:r w:rsidRPr="009A551F">
              <w:t xml:space="preserve">The continuous process where collected orders are </w:t>
            </w:r>
            <w:proofErr w:type="gramStart"/>
            <w:r w:rsidRPr="009A551F">
              <w:t>matched</w:t>
            </w:r>
            <w:proofErr w:type="gramEnd"/>
            <w:r w:rsidRPr="009A551F">
              <w:t xml:space="preserve"> and cross-zonal capacity is allocated simultaneously for different bidding zones in the intraday market.</w:t>
            </w:r>
          </w:p>
        </w:tc>
      </w:tr>
      <w:tr w:rsidR="00F81D7C" w:rsidRPr="007E0B31" w14:paraId="5AFB48FD" w14:textId="77777777" w:rsidTr="0DEE1E6E">
        <w:trPr>
          <w:cantSplit/>
        </w:trPr>
        <w:tc>
          <w:tcPr>
            <w:tcW w:w="2884" w:type="dxa"/>
          </w:tcPr>
          <w:p w14:paraId="6EF1D6A4" w14:textId="77777777" w:rsidR="00F81D7C" w:rsidRPr="007E0B31" w:rsidRDefault="00F81D7C" w:rsidP="00F81D7C">
            <w:pPr>
              <w:pStyle w:val="Arial11Bold"/>
              <w:rPr>
                <w:rFonts w:cs="Arial"/>
              </w:rPr>
            </w:pPr>
            <w:r w:rsidRPr="007E0B31">
              <w:rPr>
                <w:rFonts w:cs="Arial"/>
              </w:rPr>
              <w:t>Single Line Diagram</w:t>
            </w:r>
          </w:p>
        </w:tc>
        <w:tc>
          <w:tcPr>
            <w:tcW w:w="6634" w:type="dxa"/>
          </w:tcPr>
          <w:p w14:paraId="4EC44797" w14:textId="77777777" w:rsidR="00F81D7C" w:rsidRPr="007E0B31" w:rsidRDefault="00F81D7C" w:rsidP="00F81D7C">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F81D7C" w:rsidRPr="007E0B31" w14:paraId="465C7113" w14:textId="77777777" w:rsidTr="0DEE1E6E">
        <w:trPr>
          <w:cantSplit/>
        </w:trPr>
        <w:tc>
          <w:tcPr>
            <w:tcW w:w="2884" w:type="dxa"/>
          </w:tcPr>
          <w:p w14:paraId="752C09A5" w14:textId="77777777" w:rsidR="00F81D7C" w:rsidRPr="007E0B31" w:rsidRDefault="00F81D7C" w:rsidP="00F81D7C">
            <w:pPr>
              <w:pStyle w:val="Arial11Bold"/>
              <w:rPr>
                <w:rFonts w:cs="Arial"/>
              </w:rPr>
            </w:pPr>
            <w:r w:rsidRPr="007E0B31">
              <w:rPr>
                <w:rFonts w:cs="Arial"/>
              </w:rPr>
              <w:t>Single Point of Connection</w:t>
            </w:r>
          </w:p>
        </w:tc>
        <w:tc>
          <w:tcPr>
            <w:tcW w:w="6634" w:type="dxa"/>
          </w:tcPr>
          <w:p w14:paraId="357AE2D2" w14:textId="77777777" w:rsidR="00F81D7C" w:rsidRPr="007E0B31" w:rsidRDefault="00F81D7C" w:rsidP="00F81D7C">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F81D7C" w:rsidRPr="007E0B31" w14:paraId="6F54CDA0" w14:textId="77777777" w:rsidTr="0DEE1E6E">
        <w:trPr>
          <w:cantSplit/>
        </w:trPr>
        <w:tc>
          <w:tcPr>
            <w:tcW w:w="2884" w:type="dxa"/>
          </w:tcPr>
          <w:p w14:paraId="636AB71F" w14:textId="77777777" w:rsidR="00F81D7C" w:rsidRPr="007E0B31" w:rsidRDefault="00F81D7C" w:rsidP="00F81D7C">
            <w:pPr>
              <w:pStyle w:val="Arial11Bold"/>
              <w:rPr>
                <w:rFonts w:cs="Arial"/>
              </w:rPr>
            </w:pPr>
            <w:r w:rsidRPr="007E0B31">
              <w:rPr>
                <w:rFonts w:cs="Arial"/>
              </w:rPr>
              <w:t>Site Common Drawings</w:t>
            </w:r>
          </w:p>
        </w:tc>
        <w:tc>
          <w:tcPr>
            <w:tcW w:w="6634" w:type="dxa"/>
          </w:tcPr>
          <w:p w14:paraId="10001C92" w14:textId="77777777" w:rsidR="00F81D7C" w:rsidRPr="007E0B31" w:rsidRDefault="00F81D7C" w:rsidP="00F81D7C">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F81D7C" w:rsidRPr="007E0B31" w14:paraId="5735D188" w14:textId="77777777" w:rsidTr="0DEE1E6E">
        <w:trPr>
          <w:cantSplit/>
        </w:trPr>
        <w:tc>
          <w:tcPr>
            <w:tcW w:w="2884" w:type="dxa"/>
          </w:tcPr>
          <w:p w14:paraId="236162FF" w14:textId="77777777" w:rsidR="00F81D7C" w:rsidRPr="007E0B31" w:rsidRDefault="00F81D7C" w:rsidP="00F81D7C">
            <w:pPr>
              <w:pStyle w:val="Arial11Bold"/>
              <w:rPr>
                <w:rFonts w:cs="Arial"/>
              </w:rPr>
            </w:pPr>
            <w:r w:rsidRPr="007E0B31">
              <w:rPr>
                <w:rFonts w:cs="Arial"/>
              </w:rPr>
              <w:t xml:space="preserve">Site Responsibility Schedule </w:t>
            </w:r>
          </w:p>
        </w:tc>
        <w:tc>
          <w:tcPr>
            <w:tcW w:w="6634" w:type="dxa"/>
          </w:tcPr>
          <w:p w14:paraId="6A1F8B74" w14:textId="77777777" w:rsidR="00F81D7C" w:rsidRPr="007E0B31" w:rsidRDefault="00F81D7C" w:rsidP="00F81D7C">
            <w:pPr>
              <w:pStyle w:val="TableArial11"/>
              <w:rPr>
                <w:rFonts w:cs="Arial"/>
              </w:rPr>
            </w:pPr>
            <w:r w:rsidRPr="007E0B31">
              <w:rPr>
                <w:rFonts w:cs="Arial"/>
              </w:rPr>
              <w:t xml:space="preserve">A schedule containing the information and prepared </w:t>
            </w:r>
            <w:proofErr w:type="gramStart"/>
            <w:r w:rsidRPr="007E0B31">
              <w:rPr>
                <w:rFonts w:cs="Arial"/>
              </w:rPr>
              <w:t>on the basis of</w:t>
            </w:r>
            <w:proofErr w:type="gramEnd"/>
            <w:r w:rsidRPr="007E0B31">
              <w:rPr>
                <w:rFonts w:cs="Arial"/>
              </w:rPr>
              <w:t xml:space="preserve">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F81D7C" w:rsidRPr="007E0B31" w14:paraId="45E94789" w14:textId="77777777" w:rsidTr="0DEE1E6E">
        <w:trPr>
          <w:cantSplit/>
        </w:trPr>
        <w:tc>
          <w:tcPr>
            <w:tcW w:w="2884" w:type="dxa"/>
          </w:tcPr>
          <w:p w14:paraId="46B439EE" w14:textId="77777777" w:rsidR="00F81D7C" w:rsidRPr="007E0B31" w:rsidRDefault="00F81D7C" w:rsidP="00F81D7C">
            <w:pPr>
              <w:pStyle w:val="Arial11Bold"/>
              <w:rPr>
                <w:rFonts w:cs="Arial"/>
              </w:rPr>
            </w:pPr>
            <w:r w:rsidRPr="007E0B31">
              <w:rPr>
                <w:rFonts w:cs="Arial"/>
              </w:rPr>
              <w:t>Slope</w:t>
            </w:r>
          </w:p>
        </w:tc>
        <w:tc>
          <w:tcPr>
            <w:tcW w:w="6634" w:type="dxa"/>
          </w:tcPr>
          <w:p w14:paraId="0B1F2C0B" w14:textId="77777777" w:rsidR="00F81D7C" w:rsidRPr="007E0B31" w:rsidRDefault="00F81D7C" w:rsidP="00F81D7C">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F81D7C" w:rsidRPr="007E0B31" w14:paraId="37CB2940" w14:textId="77777777" w:rsidTr="0DEE1E6E">
        <w:trPr>
          <w:cantSplit/>
        </w:trPr>
        <w:tc>
          <w:tcPr>
            <w:tcW w:w="2884" w:type="dxa"/>
          </w:tcPr>
          <w:p w14:paraId="216A2CB0" w14:textId="77777777" w:rsidR="00F81D7C" w:rsidRPr="007E0B31" w:rsidRDefault="00F81D7C" w:rsidP="00F81D7C">
            <w:pPr>
              <w:pStyle w:val="Arial11Bold"/>
              <w:rPr>
                <w:rFonts w:cs="Arial"/>
              </w:rPr>
            </w:pPr>
            <w:r w:rsidRPr="007E0B31">
              <w:rPr>
                <w:rFonts w:cs="Arial"/>
              </w:rPr>
              <w:t>Small Participant</w:t>
            </w:r>
          </w:p>
        </w:tc>
        <w:tc>
          <w:tcPr>
            <w:tcW w:w="6634" w:type="dxa"/>
          </w:tcPr>
          <w:p w14:paraId="01410E38" w14:textId="77777777" w:rsidR="00F81D7C" w:rsidRPr="007E0B31" w:rsidRDefault="00F81D7C" w:rsidP="00F81D7C">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F81D7C" w:rsidRPr="007E0B31" w14:paraId="1F395979" w14:textId="77777777" w:rsidTr="0DEE1E6E">
        <w:trPr>
          <w:cantSplit/>
        </w:trPr>
        <w:tc>
          <w:tcPr>
            <w:tcW w:w="2884" w:type="dxa"/>
          </w:tcPr>
          <w:p w14:paraId="07FA4ADB" w14:textId="77777777" w:rsidR="00F81D7C" w:rsidRPr="007E0B31" w:rsidRDefault="00F81D7C" w:rsidP="00F81D7C">
            <w:pPr>
              <w:pStyle w:val="Arial11Bold"/>
              <w:rPr>
                <w:rFonts w:cs="Arial"/>
              </w:rPr>
            </w:pPr>
            <w:r w:rsidRPr="007E0B31">
              <w:rPr>
                <w:rFonts w:cs="Arial"/>
              </w:rPr>
              <w:lastRenderedPageBreak/>
              <w:t>Small Power Station</w:t>
            </w:r>
          </w:p>
        </w:tc>
        <w:tc>
          <w:tcPr>
            <w:tcW w:w="6634" w:type="dxa"/>
          </w:tcPr>
          <w:p w14:paraId="281660E4" w14:textId="77777777" w:rsidR="00F81D7C" w:rsidRPr="007E0B31" w:rsidRDefault="00F81D7C" w:rsidP="00F81D7C">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3A62CE9" w14:textId="4218E8A6"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w:t>
            </w:r>
            <w:proofErr w:type="gramStart"/>
            <w:r w:rsidRPr="007E0B31">
              <w:rPr>
                <w:rFonts w:cs="Arial"/>
              </w:rPr>
              <w:t>MW;</w:t>
            </w:r>
            <w:proofErr w:type="gramEnd"/>
            <w:r w:rsidRPr="007E0B31">
              <w:rPr>
                <w:rFonts w:cs="Arial"/>
              </w:rPr>
              <w:t xml:space="preserve"> or</w:t>
            </w:r>
          </w:p>
          <w:p w14:paraId="7C66EFE5"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r w:rsidRPr="007E0B31">
              <w:rPr>
                <w:rFonts w:cs="Arial"/>
              </w:rPr>
              <w:t xml:space="preserve"> </w:t>
            </w:r>
          </w:p>
          <w:p w14:paraId="140E2BBD" w14:textId="77777777" w:rsidR="00F81D7C" w:rsidRPr="007E0B31" w:rsidRDefault="00F81D7C" w:rsidP="00F81D7C">
            <w:pPr>
              <w:pStyle w:val="TableArial11"/>
              <w:ind w:left="567" w:hanging="567"/>
              <w:rPr>
                <w:rFonts w:cs="Arial"/>
              </w:rPr>
            </w:pPr>
            <w:r w:rsidRPr="007E0B31">
              <w:rPr>
                <w:rFonts w:cs="Arial"/>
              </w:rPr>
              <w:t>or,</w:t>
            </w:r>
          </w:p>
          <w:p w14:paraId="7EB0BBC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709A46B5" w14:textId="77777777" w:rsidR="00F81D7C" w:rsidRPr="007E0B31" w:rsidRDefault="00F81D7C" w:rsidP="00F81D7C">
            <w:pPr>
              <w:pStyle w:val="TableArial11"/>
              <w:ind w:left="567" w:hanging="567"/>
              <w:rPr>
                <w:rFonts w:cs="Arial"/>
              </w:rPr>
            </w:pPr>
            <w:r w:rsidRPr="007E0B31">
              <w:rPr>
                <w:rFonts w:cs="Arial"/>
              </w:rPr>
              <w:t>or,</w:t>
            </w:r>
          </w:p>
          <w:p w14:paraId="6997783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01651DEA" w14:textId="77777777" w:rsidR="00F81D7C" w:rsidRPr="007E0B31" w:rsidRDefault="00F81D7C" w:rsidP="00F81D7C">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115E7" w:rsidRPr="007E0B31" w14:paraId="55FE9073" w14:textId="77777777" w:rsidTr="00540AC8">
        <w:trPr>
          <w:cantSplit/>
          <w:ins w:id="43" w:author="Graham Lear [NESO]" w:date="2025-08-15T17:11:00Z" w16du:dateUtc="2025-08-15T16:11:00Z"/>
        </w:trPr>
        <w:tc>
          <w:tcPr>
            <w:tcW w:w="2884" w:type="dxa"/>
          </w:tcPr>
          <w:p w14:paraId="2B693CC7" w14:textId="3F62CA08" w:rsidR="00E115E7" w:rsidRPr="00090C5D" w:rsidRDefault="00E115E7" w:rsidP="00E115E7">
            <w:pPr>
              <w:pStyle w:val="Arial11Bold"/>
              <w:rPr>
                <w:ins w:id="44" w:author="Graham Lear [NESO]" w:date="2025-08-15T17:11:00Z" w16du:dateUtc="2025-08-15T16:11:00Z"/>
                <w:bCs/>
              </w:rPr>
            </w:pPr>
            <w:ins w:id="45" w:author="Graham Lear [NESO]" w:date="2025-08-15T17:11:00Z" w16du:dateUtc="2025-08-15T16:11:00Z">
              <w:r>
                <w:rPr>
                  <w:bCs/>
                </w:rPr>
                <w:t>Space Weather Advisory</w:t>
              </w:r>
            </w:ins>
          </w:p>
        </w:tc>
        <w:tc>
          <w:tcPr>
            <w:tcW w:w="6634" w:type="dxa"/>
          </w:tcPr>
          <w:p w14:paraId="7F4D5D3B" w14:textId="558557E7" w:rsidR="00E115E7" w:rsidRPr="00540AC8" w:rsidRDefault="00E115E7" w:rsidP="00E115E7">
            <w:pPr>
              <w:pStyle w:val="TableArial11"/>
              <w:ind w:left="15" w:hanging="15"/>
              <w:rPr>
                <w:ins w:id="46" w:author="Graham Lear [NESO]" w:date="2025-08-15T17:11:00Z" w16du:dateUtc="2025-08-15T16:11:00Z"/>
              </w:rPr>
            </w:pPr>
            <w:ins w:id="47" w:author="Graham Lear [NESO]" w:date="2025-08-15T17:11:00Z" w16du:dateUtc="2025-08-15T16:11:00Z">
              <w:r w:rsidRPr="009F6FCC">
                <w:t xml:space="preserve">A statement issued by </w:t>
              </w:r>
              <w:r w:rsidRPr="009F6FCC">
                <w:rPr>
                  <w:b/>
                  <w:bCs/>
                </w:rPr>
                <w:t xml:space="preserve">The Company </w:t>
              </w:r>
              <w:r w:rsidRPr="009F6FCC">
                <w:t xml:space="preserve">via the </w:t>
              </w:r>
              <w:r w:rsidRPr="009F6FCC">
                <w:rPr>
                  <w:b/>
                  <w:bCs/>
                </w:rPr>
                <w:t>BMRS</w:t>
              </w:r>
              <w:r w:rsidRPr="009F6FCC">
                <w:t xml:space="preserve"> (and directly to </w:t>
              </w:r>
              <w:r w:rsidRPr="009F6FCC">
                <w:rPr>
                  <w:b/>
                  <w:bCs/>
                </w:rPr>
                <w:t>Control Centres</w:t>
              </w:r>
              <w:r>
                <w:t>)</w:t>
              </w:r>
              <w:r w:rsidRPr="009F6FCC">
                <w:t xml:space="preserve"> that is sent to advise stakeholders of a space weather related matter that warrants </w:t>
              </w:r>
              <w:r w:rsidRPr="009F6FCC">
                <w:rPr>
                  <w:b/>
                  <w:bCs/>
                </w:rPr>
                <w:t>The</w:t>
              </w:r>
              <w:r w:rsidRPr="009F6FCC">
                <w:t xml:space="preserve"> </w:t>
              </w:r>
              <w:r w:rsidRPr="009F6FCC">
                <w:rPr>
                  <w:b/>
                  <w:bCs/>
                </w:rPr>
                <w:t>Company</w:t>
              </w:r>
              <w:r w:rsidRPr="009F6FCC">
                <w:t xml:space="preserve"> informing relevant stakeholders for their information and further consideration.</w:t>
              </w:r>
            </w:ins>
          </w:p>
        </w:tc>
      </w:tr>
      <w:tr w:rsidR="00E115E7" w:rsidRPr="007E0B31" w14:paraId="514B9AC9" w14:textId="77777777" w:rsidTr="00540AC8">
        <w:trPr>
          <w:cantSplit/>
          <w:ins w:id="48" w:author="Graham Lear [NESO]" w:date="2025-08-15T17:11:00Z" w16du:dateUtc="2025-08-15T16:11:00Z"/>
        </w:trPr>
        <w:tc>
          <w:tcPr>
            <w:tcW w:w="2884" w:type="dxa"/>
          </w:tcPr>
          <w:p w14:paraId="7BB4CC33" w14:textId="778A1E11" w:rsidR="00E115E7" w:rsidRPr="00090C5D" w:rsidRDefault="00E115E7" w:rsidP="00E115E7">
            <w:pPr>
              <w:pStyle w:val="Arial11Bold"/>
              <w:rPr>
                <w:ins w:id="49" w:author="Graham Lear [NESO]" w:date="2025-08-15T17:11:00Z" w16du:dateUtc="2025-08-15T16:11:00Z"/>
                <w:bCs/>
              </w:rPr>
            </w:pPr>
            <w:ins w:id="50" w:author="Graham Lear [NESO]" w:date="2025-08-15T17:11:00Z" w16du:dateUtc="2025-08-15T16:11:00Z">
              <w:r w:rsidRPr="00053859">
                <w:rPr>
                  <w:rFonts w:cs="Arial"/>
                </w:rPr>
                <w:t>Space Weather Awareness Notification</w:t>
              </w:r>
            </w:ins>
          </w:p>
        </w:tc>
        <w:tc>
          <w:tcPr>
            <w:tcW w:w="6634" w:type="dxa"/>
          </w:tcPr>
          <w:p w14:paraId="620ABEEE" w14:textId="08B07AA0" w:rsidR="00E115E7" w:rsidRPr="00540AC8" w:rsidRDefault="00E115E7" w:rsidP="00E115E7">
            <w:pPr>
              <w:pStyle w:val="TableArial11"/>
              <w:ind w:left="15" w:hanging="15"/>
              <w:rPr>
                <w:ins w:id="51" w:author="Graham Lear [NESO]" w:date="2025-08-15T17:11:00Z" w16du:dateUtc="2025-08-15T16:11:00Z"/>
              </w:rPr>
            </w:pPr>
            <w:ins w:id="52" w:author="Graham Lear [NESO]" w:date="2025-08-15T17:11:00Z" w16du:dateUtc="2025-08-15T16:11:00Z">
              <w:r w:rsidRPr="744CE868">
                <w:rPr>
                  <w:rFonts w:cs="Arial"/>
                </w:rPr>
                <w:t xml:space="preserve">A ‘For Awareness’ notification issued by </w:t>
              </w:r>
              <w:r w:rsidRPr="744CE868">
                <w:rPr>
                  <w:rFonts w:cs="Arial"/>
                  <w:b/>
                  <w:bCs/>
                </w:rPr>
                <w:t>The Company</w:t>
              </w:r>
              <w:r w:rsidRPr="744CE868">
                <w:rPr>
                  <w:rFonts w:cs="Arial"/>
                </w:rPr>
                <w:t xml:space="preserve"> via email to relevant stakeholders following </w:t>
              </w:r>
              <w:r w:rsidRPr="744CE868">
                <w:rPr>
                  <w:rFonts w:cs="Arial"/>
                  <w:b/>
                  <w:bCs/>
                </w:rPr>
                <w:t>The Company</w:t>
              </w:r>
              <w:r w:rsidRPr="744CE868">
                <w:rPr>
                  <w:rFonts w:cs="Arial"/>
                </w:rPr>
                <w:t xml:space="preserve"> being informed by the </w:t>
              </w:r>
              <w:r w:rsidRPr="009F6FCC">
                <w:rPr>
                  <w:rFonts w:cs="Arial"/>
                </w:rPr>
                <w:t>Met Office</w:t>
              </w:r>
              <w:r w:rsidRPr="744CE868">
                <w:rPr>
                  <w:rFonts w:cs="Arial"/>
                </w:rPr>
                <w:t xml:space="preserve"> of space weather related activity that is of a nature and anticipated level (using the Met Office ranking of </w:t>
              </w:r>
              <w:r w:rsidRPr="382D43BE">
                <w:rPr>
                  <w:rFonts w:cs="Arial"/>
                </w:rPr>
                <w:t>G3</w:t>
              </w:r>
              <w:r w:rsidRPr="744CE868">
                <w:rPr>
                  <w:rFonts w:cs="Arial"/>
                </w:rPr>
                <w:t xml:space="preserve"> to G4) that warrants </w:t>
              </w:r>
              <w:r w:rsidRPr="744CE868">
                <w:rPr>
                  <w:rFonts w:cs="Arial"/>
                  <w:b/>
                  <w:bCs/>
                </w:rPr>
                <w:t>The Company</w:t>
              </w:r>
              <w:r w:rsidRPr="744CE868">
                <w:rPr>
                  <w:rFonts w:cs="Arial"/>
                </w:rPr>
                <w:t xml:space="preserve"> informing relevant stakeholders for their awareness.</w:t>
              </w:r>
            </w:ins>
          </w:p>
        </w:tc>
      </w:tr>
      <w:tr w:rsidR="00E115E7" w:rsidRPr="007E0B31" w14:paraId="5D061F22" w14:textId="77777777" w:rsidTr="00540AC8">
        <w:trPr>
          <w:cantSplit/>
          <w:ins w:id="53" w:author="Graham Lear [NESO]" w:date="2025-08-15T17:11:00Z" w16du:dateUtc="2025-08-15T16:11:00Z"/>
        </w:trPr>
        <w:tc>
          <w:tcPr>
            <w:tcW w:w="2884" w:type="dxa"/>
          </w:tcPr>
          <w:p w14:paraId="0712A548" w14:textId="755CF6C2" w:rsidR="00E115E7" w:rsidRPr="00090C5D" w:rsidRDefault="00E115E7" w:rsidP="00E115E7">
            <w:pPr>
              <w:pStyle w:val="Arial11Bold"/>
              <w:rPr>
                <w:ins w:id="54" w:author="Graham Lear [NESO]" w:date="2025-08-15T17:11:00Z" w16du:dateUtc="2025-08-15T16:11:00Z"/>
                <w:bCs/>
              </w:rPr>
            </w:pPr>
            <w:ins w:id="55" w:author="Graham Lear [NESO]" w:date="2025-08-15T17:11:00Z" w16du:dateUtc="2025-08-15T16:11:00Z">
              <w:r>
                <w:rPr>
                  <w:rFonts w:cs="Arial"/>
                  <w:bCs/>
                </w:rPr>
                <w:lastRenderedPageBreak/>
                <w:t>Space Weather Cancellation Notification</w:t>
              </w:r>
            </w:ins>
          </w:p>
        </w:tc>
        <w:tc>
          <w:tcPr>
            <w:tcW w:w="6634" w:type="dxa"/>
          </w:tcPr>
          <w:p w14:paraId="715B778C" w14:textId="0A7357E2" w:rsidR="00E115E7" w:rsidRPr="00540AC8" w:rsidRDefault="00E115E7" w:rsidP="00E115E7">
            <w:pPr>
              <w:pStyle w:val="TableArial11"/>
              <w:ind w:left="15" w:hanging="15"/>
              <w:rPr>
                <w:ins w:id="56" w:author="Graham Lear [NESO]" w:date="2025-08-15T17:11:00Z" w16du:dateUtc="2025-08-15T16:11:00Z"/>
              </w:rPr>
            </w:pPr>
            <w:ins w:id="57" w:author="Graham Lear [NESO]" w:date="2025-08-15T17:11:00Z" w16du:dateUtc="2025-08-15T16:11:00Z">
              <w:r>
                <w:t xml:space="preserve">A notification issued by </w:t>
              </w:r>
              <w:r w:rsidRPr="744CE868">
                <w:rPr>
                  <w:b/>
                  <w:bCs/>
                </w:rPr>
                <w:t xml:space="preserve">The Company </w:t>
              </w:r>
              <w:r>
                <w:t xml:space="preserve">via the </w:t>
              </w:r>
              <w:r w:rsidRPr="744CE868">
                <w:rPr>
                  <w:b/>
                  <w:bCs/>
                </w:rPr>
                <w:t>BMRS</w:t>
              </w:r>
              <w:r>
                <w:t xml:space="preserve"> (and directly to </w:t>
              </w:r>
              <w:r w:rsidRPr="744CE868">
                <w:rPr>
                  <w:b/>
                  <w:bCs/>
                </w:rPr>
                <w:t>Control Centres</w:t>
              </w:r>
              <w:r>
                <w:t xml:space="preserve">); following </w:t>
              </w:r>
              <w:r w:rsidRPr="744CE868">
                <w:rPr>
                  <w:b/>
                  <w:bCs/>
                </w:rPr>
                <w:t>The Company</w:t>
              </w:r>
              <w:r>
                <w:t xml:space="preserve"> being informed by the Met Office that the reason(s) for issuing any previous space weather related notifications (issued by the Met Office) have now passed, timed out or otherwise ceased to be relevant; that is sent to inform stakeholders that a space weather situation has concluded.</w:t>
              </w:r>
            </w:ins>
          </w:p>
        </w:tc>
      </w:tr>
      <w:tr w:rsidR="00E115E7" w:rsidRPr="007E0B31" w14:paraId="6F9AF1FB" w14:textId="77777777" w:rsidTr="00540AC8">
        <w:trPr>
          <w:cantSplit/>
          <w:ins w:id="58" w:author="Graham Lear [NESO]" w:date="2025-08-15T17:11:00Z" w16du:dateUtc="2025-08-15T16:11:00Z"/>
        </w:trPr>
        <w:tc>
          <w:tcPr>
            <w:tcW w:w="2884" w:type="dxa"/>
          </w:tcPr>
          <w:p w14:paraId="2EA91AE9" w14:textId="05FF1FB2" w:rsidR="00E115E7" w:rsidRPr="00090C5D" w:rsidRDefault="00E115E7" w:rsidP="00E115E7">
            <w:pPr>
              <w:pStyle w:val="Arial11Bold"/>
              <w:rPr>
                <w:ins w:id="59" w:author="Graham Lear [NESO]" w:date="2025-08-15T17:11:00Z" w16du:dateUtc="2025-08-15T16:11:00Z"/>
                <w:bCs/>
              </w:rPr>
            </w:pPr>
            <w:ins w:id="60" w:author="Graham Lear [NESO]" w:date="2025-08-15T17:11:00Z" w16du:dateUtc="2025-08-15T16:11:00Z">
              <w:r w:rsidRPr="00B550B5">
                <w:rPr>
                  <w:rFonts w:cs="Arial"/>
                  <w:bCs/>
                </w:rPr>
                <w:t>Space Weather Cessation Notification</w:t>
              </w:r>
            </w:ins>
          </w:p>
        </w:tc>
        <w:tc>
          <w:tcPr>
            <w:tcW w:w="6634" w:type="dxa"/>
          </w:tcPr>
          <w:p w14:paraId="287A1C43" w14:textId="276F91AF" w:rsidR="00E115E7" w:rsidRPr="00540AC8" w:rsidRDefault="00E115E7" w:rsidP="00E115E7">
            <w:pPr>
              <w:pStyle w:val="TableArial11"/>
              <w:ind w:left="15" w:hanging="15"/>
              <w:rPr>
                <w:ins w:id="61" w:author="Graham Lear [NESO]" w:date="2025-08-15T17:11:00Z" w16du:dateUtc="2025-08-15T16:11:00Z"/>
              </w:rPr>
            </w:pPr>
            <w:ins w:id="62" w:author="Graham Lear [NESO]" w:date="2025-08-15T17:11:00Z" w16du:dateUtc="2025-08-15T16:11:00Z">
              <w:r w:rsidRPr="00540AC8">
                <w:t xml:space="preserve">A notification issued by </w:t>
              </w:r>
              <w:r w:rsidRPr="00540AC8">
                <w:rPr>
                  <w:b/>
                  <w:bCs/>
                </w:rPr>
                <w:t xml:space="preserve">The Company </w:t>
              </w:r>
              <w:r w:rsidRPr="00540AC8">
                <w:t xml:space="preserve">via the </w:t>
              </w:r>
              <w:r w:rsidRPr="00540AC8">
                <w:rPr>
                  <w:b/>
                  <w:bCs/>
                </w:rPr>
                <w:t>BMRS</w:t>
              </w:r>
              <w:r w:rsidRPr="00540AC8">
                <w:t xml:space="preserve"> (and directly to </w:t>
              </w:r>
              <w:r w:rsidRPr="00540AC8">
                <w:rPr>
                  <w:b/>
                  <w:bCs/>
                </w:rPr>
                <w:t>Control Centres</w:t>
              </w:r>
              <w:r w:rsidRPr="00540AC8">
                <w:t xml:space="preserve">); following </w:t>
              </w:r>
              <w:r w:rsidRPr="00540AC8">
                <w:rPr>
                  <w:b/>
                  <w:bCs/>
                </w:rPr>
                <w:t>The Company</w:t>
              </w:r>
              <w:r w:rsidRPr="00540AC8">
                <w:t xml:space="preserve"> being informed by the Met Office that the reason(s) for issuing any previous space weather related notifications (issued by the Met Office) have now receded (but the space weather situation has not concluded) such that the situation has reverted to a </w:t>
              </w:r>
              <w:r w:rsidRPr="00540AC8">
                <w:rPr>
                  <w:b/>
                  <w:bCs/>
                </w:rPr>
                <w:t>Space Weather Prepare Notification</w:t>
              </w:r>
              <w:r w:rsidRPr="00540AC8">
                <w:rPr>
                  <w:i/>
                  <w:iCs/>
                </w:rPr>
                <w:t xml:space="preserve"> </w:t>
              </w:r>
              <w:r w:rsidRPr="00540AC8">
                <w:t xml:space="preserve">level; that is sent to inform stakeholders that the severity of a </w:t>
              </w:r>
              <w:r w:rsidRPr="001100D3">
                <w:t xml:space="preserve"> space weather situation</w:t>
              </w:r>
              <w:r w:rsidRPr="00540AC8">
                <w:t xml:space="preserve"> has </w:t>
              </w:r>
              <w:proofErr w:type="spellStart"/>
              <w:r w:rsidRPr="00540AC8">
                <w:t>deminished</w:t>
              </w:r>
              <w:proofErr w:type="spellEnd"/>
              <w:r w:rsidRPr="00540AC8">
                <w:t xml:space="preserve">.   </w:t>
              </w:r>
            </w:ins>
          </w:p>
        </w:tc>
      </w:tr>
      <w:tr w:rsidR="00E115E7" w:rsidRPr="007E0B31" w14:paraId="0A90096D" w14:textId="77777777" w:rsidTr="00540AC8">
        <w:trPr>
          <w:cantSplit/>
          <w:ins w:id="63" w:author="Graham Lear [NESO]" w:date="2025-08-15T17:11:00Z" w16du:dateUtc="2025-08-15T16:11:00Z"/>
        </w:trPr>
        <w:tc>
          <w:tcPr>
            <w:tcW w:w="2884" w:type="dxa"/>
          </w:tcPr>
          <w:p w14:paraId="2BD16D80" w14:textId="7E34ABE1" w:rsidR="00E115E7" w:rsidRPr="00090C5D" w:rsidRDefault="00E115E7" w:rsidP="00E115E7">
            <w:pPr>
              <w:pStyle w:val="Arial11Bold"/>
              <w:rPr>
                <w:ins w:id="64" w:author="Graham Lear [NESO]" w:date="2025-08-15T17:11:00Z" w16du:dateUtc="2025-08-15T16:11:00Z"/>
                <w:bCs/>
              </w:rPr>
            </w:pPr>
            <w:ins w:id="65" w:author="Graham Lear [NESO]" w:date="2025-08-15T17:11:00Z" w16du:dateUtc="2025-08-15T16:11:00Z">
              <w:r w:rsidRPr="00B550B5">
                <w:rPr>
                  <w:rFonts w:cs="Arial"/>
                  <w:bCs/>
                </w:rPr>
                <w:t>Space Weather Expected Notification</w:t>
              </w:r>
            </w:ins>
          </w:p>
        </w:tc>
        <w:tc>
          <w:tcPr>
            <w:tcW w:w="6634" w:type="dxa"/>
          </w:tcPr>
          <w:p w14:paraId="1C6284DE" w14:textId="45B2D79D" w:rsidR="00E115E7" w:rsidRPr="00540AC8" w:rsidRDefault="00E115E7" w:rsidP="00E115E7">
            <w:pPr>
              <w:pStyle w:val="TableArial11"/>
              <w:ind w:left="15" w:hanging="15"/>
              <w:rPr>
                <w:ins w:id="66" w:author="Graham Lear [NESO]" w:date="2025-08-15T17:11:00Z" w16du:dateUtc="2025-08-15T16:11:00Z"/>
              </w:rPr>
            </w:pPr>
            <w:ins w:id="67" w:author="Graham Lear [NESO]" w:date="2025-08-15T17:11:00Z" w16du:dateUtc="2025-08-15T16:11:00Z">
              <w:r w:rsidRPr="00540AC8">
                <w:t xml:space="preserve">A notification issued by </w:t>
              </w:r>
              <w:r w:rsidRPr="00540AC8">
                <w:rPr>
                  <w:b/>
                  <w:bCs/>
                </w:rPr>
                <w:t xml:space="preserve">The Company </w:t>
              </w:r>
              <w:r w:rsidRPr="00540AC8">
                <w:t xml:space="preserve">via the </w:t>
              </w:r>
              <w:r w:rsidRPr="00540AC8">
                <w:rPr>
                  <w:b/>
                  <w:bCs/>
                </w:rPr>
                <w:t>BMRS</w:t>
              </w:r>
              <w:r w:rsidRPr="00540AC8">
                <w:t xml:space="preserve"> (and directly to </w:t>
              </w:r>
              <w:r w:rsidRPr="00540AC8">
                <w:rPr>
                  <w:b/>
                  <w:bCs/>
                </w:rPr>
                <w:t>Control Centres</w:t>
              </w:r>
              <w:r w:rsidRPr="00540AC8">
                <w:t xml:space="preserve">) following </w:t>
              </w:r>
              <w:r w:rsidRPr="744CE868">
                <w:rPr>
                  <w:b/>
                  <w:bCs/>
                </w:rPr>
                <w:t>The Company</w:t>
              </w:r>
              <w:r>
                <w:t xml:space="preserve"> </w:t>
              </w:r>
              <w:r w:rsidRPr="00540AC8">
                <w:t>being informed by the Met Office or other relevant stakeholders that impacts</w:t>
              </w:r>
              <w:r>
                <w:t xml:space="preserve"> (</w:t>
              </w:r>
              <w:r w:rsidRPr="00540AC8">
                <w:t>consistent with a space weather event</w:t>
              </w:r>
              <w:r>
                <w:t>)</w:t>
              </w:r>
              <w:r w:rsidRPr="00540AC8">
                <w:t xml:space="preserve"> have been seen or experienced in </w:t>
              </w:r>
              <w:r w:rsidRPr="00540AC8">
                <w:rPr>
                  <w:b/>
                  <w:bCs/>
                </w:rPr>
                <w:t>GB</w:t>
              </w:r>
              <w:r w:rsidRPr="00540AC8">
                <w:t xml:space="preserve"> so that stakeholders can inform </w:t>
              </w:r>
              <w:r w:rsidRPr="00540AC8">
                <w:rPr>
                  <w:b/>
                  <w:bCs/>
                </w:rPr>
                <w:t xml:space="preserve">The Company </w:t>
              </w:r>
              <w:r w:rsidRPr="00540AC8">
                <w:t xml:space="preserve">(by way of a </w:t>
              </w:r>
              <w:r w:rsidRPr="00540AC8">
                <w:rPr>
                  <w:b/>
                  <w:bCs/>
                </w:rPr>
                <w:t>Space Weather Outcome Statement</w:t>
              </w:r>
              <w:r w:rsidRPr="00540AC8">
                <w:t xml:space="preserve">) if such impacts are seen or experienced by the stakeholder’s </w:t>
              </w:r>
              <w:r w:rsidRPr="00540AC8">
                <w:rPr>
                  <w:b/>
                  <w:bCs/>
                </w:rPr>
                <w:t>Plant</w:t>
              </w:r>
              <w:r w:rsidRPr="00540AC8">
                <w:t>.</w:t>
              </w:r>
            </w:ins>
          </w:p>
        </w:tc>
      </w:tr>
      <w:tr w:rsidR="00E115E7" w:rsidRPr="007E0B31" w14:paraId="1ED45756" w14:textId="77777777" w:rsidTr="00540AC8">
        <w:trPr>
          <w:cantSplit/>
          <w:ins w:id="68" w:author="Graham Lear [NESO]" w:date="2025-08-15T17:11:00Z" w16du:dateUtc="2025-08-15T16:11:00Z"/>
        </w:trPr>
        <w:tc>
          <w:tcPr>
            <w:tcW w:w="2884" w:type="dxa"/>
          </w:tcPr>
          <w:p w14:paraId="5A24D4FB" w14:textId="79068C0E" w:rsidR="00E115E7" w:rsidRPr="00090C5D" w:rsidRDefault="00E115E7" w:rsidP="00E115E7">
            <w:pPr>
              <w:pStyle w:val="Arial11Bold"/>
              <w:rPr>
                <w:ins w:id="69" w:author="Graham Lear [NESO]" w:date="2025-08-15T17:11:00Z" w16du:dateUtc="2025-08-15T16:11:00Z"/>
                <w:bCs/>
              </w:rPr>
            </w:pPr>
            <w:ins w:id="70" w:author="Graham Lear [NESO]" w:date="2025-08-15T17:11:00Z" w16du:dateUtc="2025-08-15T16:11:00Z">
              <w:r w:rsidRPr="008B75E4">
                <w:rPr>
                  <w:rFonts w:cs="Arial"/>
                  <w:bCs/>
                </w:rPr>
                <w:t>Space Weather Outcome Statement</w:t>
              </w:r>
            </w:ins>
          </w:p>
        </w:tc>
        <w:tc>
          <w:tcPr>
            <w:tcW w:w="6634" w:type="dxa"/>
          </w:tcPr>
          <w:p w14:paraId="520B8403" w14:textId="0B37F61E" w:rsidR="00E115E7" w:rsidRPr="00540AC8" w:rsidRDefault="00E115E7" w:rsidP="00E115E7">
            <w:pPr>
              <w:pStyle w:val="TableArial11"/>
              <w:ind w:left="15" w:hanging="15"/>
              <w:rPr>
                <w:ins w:id="71" w:author="Graham Lear [NESO]" w:date="2025-08-15T17:11:00Z" w16du:dateUtc="2025-08-15T16:11:00Z"/>
              </w:rPr>
            </w:pPr>
            <w:ins w:id="72" w:author="Graham Lear [NESO]" w:date="2025-08-15T17:11:00Z" w16du:dateUtc="2025-08-15T16:11:00Z">
              <w:r w:rsidRPr="005165D2">
                <w:t xml:space="preserve">A statement (prepared in good faith) that is issued, without undue delay, by the </w:t>
              </w:r>
              <w:r w:rsidRPr="005165D2">
                <w:rPr>
                  <w:b/>
                  <w:bCs/>
                </w:rPr>
                <w:t>User</w:t>
              </w:r>
              <w:r w:rsidRPr="005165D2">
                <w:t xml:space="preserve"> to </w:t>
              </w:r>
              <w:r w:rsidRPr="005165D2">
                <w:rPr>
                  <w:b/>
                  <w:bCs/>
                </w:rPr>
                <w:t>The Company</w:t>
              </w:r>
              <w:r w:rsidRPr="005165D2">
                <w:t xml:space="preserve"> where; following the issuing of a </w:t>
              </w:r>
              <w:r w:rsidRPr="005165D2">
                <w:rPr>
                  <w:b/>
                  <w:bCs/>
                </w:rPr>
                <w:t>Space Weather Expected Notification</w:t>
              </w:r>
              <w:r w:rsidRPr="005165D2">
                <w:t xml:space="preserve">; their </w:t>
              </w:r>
              <w:r>
                <w:rPr>
                  <w:b/>
                  <w:bCs/>
                </w:rPr>
                <w:t>Plant</w:t>
              </w:r>
              <w:r w:rsidRPr="005165D2">
                <w:t xml:space="preserve"> ha</w:t>
              </w:r>
              <w:r>
                <w:t>s</w:t>
              </w:r>
              <w:r w:rsidRPr="005165D2">
                <w:t xml:space="preserve"> seen or experienced impacts that they believe, at the time, are or maybe of a nature consistent with a space weather event.</w:t>
              </w:r>
            </w:ins>
          </w:p>
        </w:tc>
      </w:tr>
      <w:tr w:rsidR="00E115E7" w:rsidRPr="007E0B31" w14:paraId="75E6FB01" w14:textId="77777777" w:rsidTr="00540AC8">
        <w:trPr>
          <w:cantSplit/>
          <w:ins w:id="73" w:author="Graham Lear [NESO]" w:date="2025-08-15T17:11:00Z" w16du:dateUtc="2025-08-15T16:11:00Z"/>
        </w:trPr>
        <w:tc>
          <w:tcPr>
            <w:tcW w:w="2884" w:type="dxa"/>
          </w:tcPr>
          <w:p w14:paraId="38E9C248" w14:textId="7CE98847" w:rsidR="00E115E7" w:rsidRPr="00090C5D" w:rsidRDefault="00E115E7" w:rsidP="00E115E7">
            <w:pPr>
              <w:pStyle w:val="Arial11Bold"/>
              <w:rPr>
                <w:ins w:id="74" w:author="Graham Lear [NESO]" w:date="2025-08-15T17:11:00Z" w16du:dateUtc="2025-08-15T16:11:00Z"/>
                <w:bCs/>
              </w:rPr>
            </w:pPr>
            <w:ins w:id="75" w:author="Graham Lear [NESO]" w:date="2025-08-15T17:11:00Z" w16du:dateUtc="2025-08-15T16:11:00Z">
              <w:r w:rsidRPr="0DEE1E6E">
                <w:rPr>
                  <w:rFonts w:cs="Arial"/>
                </w:rPr>
                <w:t>Space Weather Output Usable Declaration</w:t>
              </w:r>
            </w:ins>
          </w:p>
        </w:tc>
        <w:tc>
          <w:tcPr>
            <w:tcW w:w="6634" w:type="dxa"/>
          </w:tcPr>
          <w:p w14:paraId="261E1284" w14:textId="77777777" w:rsidR="00E115E7" w:rsidRPr="00823A51" w:rsidRDefault="00E115E7" w:rsidP="00E115E7">
            <w:pPr>
              <w:rPr>
                <w:ins w:id="76" w:author="Graham Lear [NESO]" w:date="2025-08-15T17:11:00Z" w16du:dateUtc="2025-08-15T16:11:00Z"/>
              </w:rPr>
            </w:pPr>
            <w:ins w:id="77" w:author="Graham Lear [NESO]" w:date="2025-08-15T17:11:00Z" w16du:dateUtc="2025-08-15T16:11:00Z">
              <w:r w:rsidRPr="005165D2">
                <w:t xml:space="preserve">A </w:t>
              </w:r>
              <w:r w:rsidRPr="3C5F9C9E">
                <w:rPr>
                  <w:b/>
                  <w:bCs/>
                </w:rPr>
                <w:t>Generator’s,</w:t>
              </w:r>
              <w:r>
                <w:t xml:space="preserve"> </w:t>
              </w:r>
              <w:r w:rsidRPr="3C5F9C9E">
                <w:rPr>
                  <w:b/>
                  <w:bCs/>
                </w:rPr>
                <w:t>Interconnector</w:t>
              </w:r>
              <w:r>
                <w:rPr>
                  <w:b/>
                  <w:bCs/>
                </w:rPr>
                <w:t xml:space="preserve"> Owner</w:t>
              </w:r>
              <w:r w:rsidRPr="3C5F9C9E">
                <w:rPr>
                  <w:b/>
                  <w:bCs/>
                </w:rPr>
                <w:t xml:space="preserve">’s </w:t>
              </w:r>
              <w:r>
                <w:t>and</w:t>
              </w:r>
              <w:r w:rsidRPr="3C5F9C9E">
                <w:rPr>
                  <w:b/>
                  <w:bCs/>
                </w:rPr>
                <w:t xml:space="preserve"> Restoration Contractor’s</w:t>
              </w:r>
              <w:r w:rsidRPr="005165D2">
                <w:t xml:space="preserve"> best estimate of the expected (un)availability of their specified </w:t>
              </w:r>
              <w:proofErr w:type="gramStart"/>
              <w:r w:rsidRPr="00462B86">
                <w:rPr>
                  <w:b/>
                  <w:bCs/>
                </w:rPr>
                <w:t>Plant</w:t>
              </w:r>
              <w:r w:rsidRPr="005165D2">
                <w:t>;</w:t>
              </w:r>
              <w:proofErr w:type="gramEnd"/>
            </w:ins>
          </w:p>
          <w:p w14:paraId="6AB91C34" w14:textId="77777777" w:rsidR="00E115E7" w:rsidRPr="00823A51" w:rsidRDefault="00E115E7" w:rsidP="00E115E7">
            <w:pPr>
              <w:rPr>
                <w:ins w:id="78" w:author="Graham Lear [NESO]" w:date="2025-08-15T17:11:00Z" w16du:dateUtc="2025-08-15T16:11:00Z"/>
              </w:rPr>
            </w:pPr>
            <w:ins w:id="79" w:author="Graham Lear [NESO]" w:date="2025-08-15T17:11:00Z" w16du:dateUtc="2025-08-15T16:11:00Z">
              <w:r w:rsidRPr="005165D2">
                <w:t xml:space="preserve">in the event of a </w:t>
              </w:r>
              <w:r w:rsidRPr="005165D2">
                <w:rPr>
                  <w:b/>
                  <w:bCs/>
                </w:rPr>
                <w:t xml:space="preserve">Space Weather Possible Notification </w:t>
              </w:r>
              <w:r w:rsidRPr="005165D2">
                <w:t xml:space="preserve">being </w:t>
              </w:r>
              <w:proofErr w:type="gramStart"/>
              <w:r w:rsidRPr="005165D2">
                <w:t>issued;</w:t>
              </w:r>
              <w:proofErr w:type="gramEnd"/>
              <w:r w:rsidRPr="005165D2">
                <w:t xml:space="preserve"> </w:t>
              </w:r>
            </w:ins>
          </w:p>
          <w:p w14:paraId="5A7BF751" w14:textId="77777777" w:rsidR="00E115E7" w:rsidRPr="00540AC8" w:rsidRDefault="00E115E7" w:rsidP="00E115E7">
            <w:pPr>
              <w:rPr>
                <w:ins w:id="80" w:author="Graham Lear [NESO]" w:date="2025-08-15T17:11:00Z" w16du:dateUtc="2025-08-15T16:11:00Z"/>
              </w:rPr>
            </w:pPr>
            <w:ins w:id="81" w:author="Graham Lear [NESO]" w:date="2025-08-15T17:11:00Z" w16du:dateUtc="2025-08-15T16:11:00Z">
              <w:r w:rsidRPr="005165D2">
                <w:t xml:space="preserve">that the </w:t>
              </w:r>
              <w:r w:rsidRPr="005165D2">
                <w:rPr>
                  <w:b/>
                  <w:bCs/>
                </w:rPr>
                <w:t>Generator</w:t>
              </w:r>
              <w:r w:rsidRPr="3C5F9C9E">
                <w:rPr>
                  <w:b/>
                  <w:bCs/>
                </w:rPr>
                <w:t>,</w:t>
              </w:r>
              <w:r>
                <w:t xml:space="preserve"> </w:t>
              </w:r>
              <w:r w:rsidRPr="005165D2">
                <w:rPr>
                  <w:b/>
                  <w:bCs/>
                </w:rPr>
                <w:t>Interconnector</w:t>
              </w:r>
              <w:r w:rsidRPr="3C5F9C9E">
                <w:rPr>
                  <w:b/>
                  <w:bCs/>
                </w:rPr>
                <w:t xml:space="preserve"> </w:t>
              </w:r>
              <w:r>
                <w:rPr>
                  <w:b/>
                  <w:bCs/>
                </w:rPr>
                <w:t xml:space="preserve">Owner </w:t>
              </w:r>
              <w:r w:rsidRPr="005165D2">
                <w:t>and</w:t>
              </w:r>
              <w:r w:rsidRPr="3C5F9C9E">
                <w:rPr>
                  <w:b/>
                  <w:bCs/>
                </w:rPr>
                <w:t xml:space="preserve"> Restoration Contractor</w:t>
              </w:r>
              <w:r>
                <w:t xml:space="preserve"> </w:t>
              </w:r>
              <w:r w:rsidRPr="005165D2">
                <w:t xml:space="preserve">must submit to </w:t>
              </w:r>
              <w:r w:rsidRPr="005165D2">
                <w:rPr>
                  <w:b/>
                  <w:bCs/>
                </w:rPr>
                <w:t>The Company</w:t>
              </w:r>
              <w:r w:rsidRPr="005165D2">
                <w:t xml:space="preserve"> within three hours of </w:t>
              </w:r>
              <w:r w:rsidRPr="005165D2">
                <w:rPr>
                  <w:b/>
                  <w:bCs/>
                </w:rPr>
                <w:t>The Company</w:t>
              </w:r>
              <w:r w:rsidRPr="005165D2">
                <w:t xml:space="preserve"> issuing a </w:t>
              </w:r>
              <w:r w:rsidRPr="005165D2">
                <w:rPr>
                  <w:b/>
                  <w:bCs/>
                </w:rPr>
                <w:t xml:space="preserve">Space </w:t>
              </w:r>
              <w:r w:rsidRPr="00540AC8">
                <w:rPr>
                  <w:b/>
                  <w:bCs/>
                </w:rPr>
                <w:t>Weather Prepare Notification</w:t>
              </w:r>
              <w:r w:rsidRPr="00540AC8">
                <w:t xml:space="preserve">. </w:t>
              </w:r>
            </w:ins>
          </w:p>
          <w:p w14:paraId="60CBC500" w14:textId="77777777" w:rsidR="00E115E7" w:rsidRPr="005165D2" w:rsidRDefault="00E115E7" w:rsidP="00E115E7">
            <w:pPr>
              <w:rPr>
                <w:ins w:id="82" w:author="Graham Lear [NESO]" w:date="2025-08-15T17:11:00Z" w16du:dateUtc="2025-08-15T16:11:00Z"/>
              </w:rPr>
            </w:pPr>
            <w:ins w:id="83" w:author="Graham Lear [NESO]" w:date="2025-08-15T17:11:00Z" w16du:dateUtc="2025-08-15T16:11:00Z">
              <w:r w:rsidRPr="00540AC8">
                <w:t xml:space="preserve">This shall cover the period of time from a </w:t>
              </w:r>
              <w:r w:rsidRPr="00540AC8">
                <w:rPr>
                  <w:b/>
                  <w:bCs/>
                </w:rPr>
                <w:t xml:space="preserve">Space Weather Possible Notification </w:t>
              </w:r>
              <w:r w:rsidRPr="00540AC8">
                <w:t xml:space="preserve">being issued (in the future) by </w:t>
              </w:r>
              <w:r w:rsidRPr="00540AC8">
                <w:rPr>
                  <w:b/>
                  <w:bCs/>
                </w:rPr>
                <w:t>The Company</w:t>
              </w:r>
              <w:r w:rsidRPr="00540AC8">
                <w:t xml:space="preserve"> until such time as specified by the </w:t>
              </w:r>
              <w:r w:rsidRPr="00540AC8">
                <w:rPr>
                  <w:b/>
                  <w:bCs/>
                </w:rPr>
                <w:t>Generator,</w:t>
              </w:r>
              <w:r w:rsidRPr="00540AC8">
                <w:t xml:space="preserve"> </w:t>
              </w:r>
              <w:r w:rsidRPr="00540AC8">
                <w:rPr>
                  <w:b/>
                  <w:bCs/>
                </w:rPr>
                <w:t xml:space="preserve">Interconnector Owner </w:t>
              </w:r>
              <w:r w:rsidRPr="00540AC8">
                <w:t>and</w:t>
              </w:r>
              <w:r w:rsidRPr="00540AC8">
                <w:rPr>
                  <w:b/>
                  <w:bCs/>
                </w:rPr>
                <w:t xml:space="preserve"> Restoration Contractor</w:t>
              </w:r>
              <w:r w:rsidRPr="00540AC8">
                <w:t xml:space="preserve"> after either a </w:t>
              </w:r>
              <w:r w:rsidRPr="00540AC8">
                <w:rPr>
                  <w:b/>
                  <w:bCs/>
                </w:rPr>
                <w:t>Space Weather Cessation Notification</w:t>
              </w:r>
              <w:r w:rsidRPr="00540AC8">
                <w:t xml:space="preserve"> or a </w:t>
              </w:r>
              <w:r w:rsidRPr="00540AC8">
                <w:rPr>
                  <w:b/>
                  <w:bCs/>
                </w:rPr>
                <w:t xml:space="preserve">Space Weather Cancellation Notification </w:t>
              </w:r>
              <w:r w:rsidRPr="00540AC8">
                <w:t xml:space="preserve">being issued by </w:t>
              </w:r>
              <w:r w:rsidRPr="00540AC8">
                <w:rPr>
                  <w:b/>
                  <w:bCs/>
                </w:rPr>
                <w:t>The Company</w:t>
              </w:r>
              <w:r w:rsidRPr="00540AC8">
                <w:t xml:space="preserve"> (where the </w:t>
              </w:r>
              <w:r w:rsidRPr="00540AC8">
                <w:rPr>
                  <w:b/>
                  <w:bCs/>
                </w:rPr>
                <w:t>Plant</w:t>
              </w:r>
              <w:r w:rsidRPr="00540AC8">
                <w:t xml:space="preserve"> will continue to be available throughout the period in question).  </w:t>
              </w:r>
            </w:ins>
          </w:p>
          <w:p w14:paraId="7ACF185F" w14:textId="04518465" w:rsidR="00E115E7" w:rsidRPr="00540AC8" w:rsidRDefault="00E115E7" w:rsidP="00E115E7">
            <w:pPr>
              <w:pStyle w:val="TableArial11"/>
              <w:ind w:left="15" w:hanging="15"/>
              <w:rPr>
                <w:ins w:id="84" w:author="Graham Lear [NESO]" w:date="2025-08-15T17:11:00Z" w16du:dateUtc="2025-08-15T16:11:00Z"/>
              </w:rPr>
            </w:pPr>
            <w:ins w:id="85" w:author="Graham Lear [NESO]" w:date="2025-08-15T17:11:00Z" w16du:dateUtc="2025-08-15T16:11:00Z">
              <w:r w:rsidRPr="005165D2">
                <w:t xml:space="preserve">For the avoidance of doubt, this declaration shall; if acted upon by a </w:t>
              </w:r>
              <w:r w:rsidRPr="005165D2">
                <w:rPr>
                  <w:b/>
                  <w:bCs/>
                </w:rPr>
                <w:t xml:space="preserve">Generator </w:t>
              </w:r>
              <w:r>
                <w:t xml:space="preserve">in respect to their </w:t>
              </w:r>
              <w:r w:rsidRPr="3C5F9C9E">
                <w:rPr>
                  <w:b/>
                  <w:bCs/>
                </w:rPr>
                <w:t>Gensets</w:t>
              </w:r>
              <w:r>
                <w:rPr>
                  <w:b/>
                  <w:bCs/>
                </w:rPr>
                <w:t>,</w:t>
              </w:r>
              <w:r w:rsidRPr="005165D2">
                <w:t xml:space="preserve"> </w:t>
              </w:r>
              <w:r w:rsidRPr="005165D2">
                <w:rPr>
                  <w:b/>
                  <w:bCs/>
                </w:rPr>
                <w:t>Interconnector</w:t>
              </w:r>
              <w:r>
                <w:rPr>
                  <w:b/>
                  <w:bCs/>
                </w:rPr>
                <w:t xml:space="preserve"> Owner</w:t>
              </w:r>
              <w:r>
                <w:t xml:space="preserve"> in respect to their </w:t>
              </w:r>
              <w:r>
                <w:rPr>
                  <w:b/>
                  <w:bCs/>
                </w:rPr>
                <w:t xml:space="preserve">Interconnector </w:t>
              </w:r>
              <w:r w:rsidRPr="00540AC8">
                <w:t xml:space="preserve">or </w:t>
              </w:r>
              <w:r>
                <w:rPr>
                  <w:b/>
                  <w:bCs/>
                </w:rPr>
                <w:t xml:space="preserve">Restoration Contractors </w:t>
              </w:r>
              <w:r w:rsidRPr="00540AC8">
                <w:t>in respect to their</w:t>
              </w:r>
              <w:r>
                <w:rPr>
                  <w:b/>
                  <w:bCs/>
                </w:rPr>
                <w:t xml:space="preserve"> Plant</w:t>
              </w:r>
              <w:r>
                <w:t xml:space="preserve"> </w:t>
              </w:r>
              <w:r w:rsidRPr="005165D2">
                <w:rPr>
                  <w:b/>
                  <w:bCs/>
                </w:rPr>
                <w:t>(</w:t>
              </w:r>
              <w:r w:rsidRPr="005165D2">
                <w:t xml:space="preserve">following </w:t>
              </w:r>
              <w:r w:rsidRPr="005165D2">
                <w:rPr>
                  <w:b/>
                  <w:bCs/>
                </w:rPr>
                <w:t>The Company</w:t>
              </w:r>
              <w:r w:rsidRPr="005165D2">
                <w:t xml:space="preserve"> issuing a </w:t>
              </w:r>
              <w:r w:rsidRPr="005165D2">
                <w:rPr>
                  <w:b/>
                  <w:bCs/>
                </w:rPr>
                <w:t>Space Weather Prepare Notification)</w:t>
              </w:r>
              <w:r w:rsidRPr="005165D2">
                <w:t>;</w:t>
              </w:r>
              <w:r w:rsidRPr="005165D2">
                <w:rPr>
                  <w:b/>
                  <w:bCs/>
                </w:rPr>
                <w:t xml:space="preserve"> </w:t>
              </w:r>
              <w:r w:rsidRPr="005165D2">
                <w:t xml:space="preserve">be deemed a </w:t>
              </w:r>
              <w:r w:rsidRPr="005165D2">
                <w:rPr>
                  <w:b/>
                  <w:bCs/>
                </w:rPr>
                <w:t>Planned Outage</w:t>
              </w:r>
              <w:r w:rsidRPr="005165D2">
                <w:t xml:space="preserve">.  </w:t>
              </w:r>
            </w:ins>
          </w:p>
        </w:tc>
      </w:tr>
      <w:tr w:rsidR="00E115E7" w:rsidRPr="007E0B31" w14:paraId="69B9E2A5" w14:textId="77777777" w:rsidTr="00540AC8">
        <w:trPr>
          <w:cantSplit/>
          <w:ins w:id="86" w:author="Graham Lear [NESO]" w:date="2025-08-15T17:11:00Z" w16du:dateUtc="2025-08-15T16:11:00Z"/>
        </w:trPr>
        <w:tc>
          <w:tcPr>
            <w:tcW w:w="2884" w:type="dxa"/>
          </w:tcPr>
          <w:p w14:paraId="0BA20AD9" w14:textId="4650BFAD" w:rsidR="00E115E7" w:rsidRPr="00090C5D" w:rsidRDefault="00E115E7" w:rsidP="00E115E7">
            <w:pPr>
              <w:pStyle w:val="Arial11Bold"/>
              <w:rPr>
                <w:ins w:id="87" w:author="Graham Lear [NESO]" w:date="2025-08-15T17:11:00Z" w16du:dateUtc="2025-08-15T16:11:00Z"/>
                <w:bCs/>
              </w:rPr>
            </w:pPr>
            <w:ins w:id="88" w:author="Graham Lear [NESO]" w:date="2025-08-15T17:11:00Z" w16du:dateUtc="2025-08-15T16:11:00Z">
              <w:r w:rsidRPr="00EC334A">
                <w:rPr>
                  <w:bCs/>
                </w:rPr>
                <w:lastRenderedPageBreak/>
                <w:t>Space Weather Possible Notification</w:t>
              </w:r>
            </w:ins>
          </w:p>
        </w:tc>
        <w:tc>
          <w:tcPr>
            <w:tcW w:w="6634" w:type="dxa"/>
          </w:tcPr>
          <w:p w14:paraId="6286D583" w14:textId="22D63767" w:rsidR="00E115E7" w:rsidRPr="00540AC8" w:rsidRDefault="00E115E7" w:rsidP="00E115E7">
            <w:pPr>
              <w:pStyle w:val="TableArial11"/>
              <w:ind w:left="15" w:hanging="15"/>
              <w:rPr>
                <w:ins w:id="89" w:author="Graham Lear [NESO]" w:date="2025-08-15T17:11:00Z" w16du:dateUtc="2025-08-15T16:11:00Z"/>
              </w:rPr>
            </w:pPr>
            <w:ins w:id="90" w:author="Graham Lear [NESO]" w:date="2025-08-15T17:11:00Z" w16du:dateUtc="2025-08-15T16:11:00Z">
              <w:r w:rsidRPr="00540AC8">
                <w:t xml:space="preserve">A notification issued by </w:t>
              </w:r>
              <w:r w:rsidRPr="00540AC8">
                <w:rPr>
                  <w:b/>
                  <w:bCs/>
                </w:rPr>
                <w:t>The Company</w:t>
              </w:r>
              <w:r w:rsidRPr="00540AC8">
                <w:t xml:space="preserve"> via the </w:t>
              </w:r>
              <w:r w:rsidRPr="00540AC8">
                <w:rPr>
                  <w:b/>
                  <w:bCs/>
                </w:rPr>
                <w:t>BMRS</w:t>
              </w:r>
              <w:r w:rsidRPr="00540AC8">
                <w:t xml:space="preserve"> (and directly to </w:t>
              </w:r>
              <w:r w:rsidRPr="00540AC8">
                <w:rPr>
                  <w:b/>
                  <w:bCs/>
                </w:rPr>
                <w:t>Control Centres</w:t>
              </w:r>
              <w:r w:rsidRPr="00540AC8">
                <w:t xml:space="preserve">) following </w:t>
              </w:r>
              <w:r w:rsidRPr="00462B86">
                <w:rPr>
                  <w:b/>
                  <w:bCs/>
                </w:rPr>
                <w:t>The Company</w:t>
              </w:r>
              <w:r w:rsidRPr="00462B86">
                <w:t xml:space="preserve"> </w:t>
              </w:r>
              <w:r w:rsidRPr="00540AC8">
                <w:t>being informed by the Met Office of an imminent space weather related activity that is of a nature and anticipated level (</w:t>
              </w:r>
              <w:r>
                <w:t xml:space="preserve">using the Met Office ranking </w:t>
              </w:r>
              <w:r w:rsidRPr="00540AC8">
                <w:t xml:space="preserve">of G5) that warrants </w:t>
              </w:r>
              <w:r w:rsidRPr="00540AC8">
                <w:rPr>
                  <w:b/>
                  <w:bCs/>
                </w:rPr>
                <w:t>The</w:t>
              </w:r>
              <w:r w:rsidRPr="00540AC8">
                <w:t xml:space="preserve"> </w:t>
              </w:r>
              <w:r w:rsidRPr="00540AC8">
                <w:rPr>
                  <w:b/>
                  <w:bCs/>
                </w:rPr>
                <w:t>Company</w:t>
              </w:r>
              <w:r w:rsidRPr="00540AC8">
                <w:t xml:space="preserve"> informing relevant stakeholders for</w:t>
              </w:r>
              <w:r>
                <w:t xml:space="preserve"> their action where required in accordance with OC2.5.</w:t>
              </w:r>
              <w:r w:rsidRPr="00540AC8">
                <w:t xml:space="preserve"> A </w:t>
              </w:r>
              <w:r w:rsidRPr="00540AC8">
                <w:rPr>
                  <w:b/>
                  <w:bCs/>
                </w:rPr>
                <w:t xml:space="preserve">Space Weather Possible Notification </w:t>
              </w:r>
              <w:r w:rsidRPr="00540AC8">
                <w:t xml:space="preserve">is likely to be issued (by </w:t>
              </w:r>
              <w:r w:rsidRPr="00540AC8">
                <w:rPr>
                  <w:b/>
                  <w:bCs/>
                </w:rPr>
                <w:t>The Company</w:t>
              </w:r>
              <w:r w:rsidRPr="00540AC8">
                <w:t xml:space="preserve">) some </w:t>
              </w:r>
              <w:r>
                <w:t>20</w:t>
              </w:r>
              <w:r w:rsidRPr="00540AC8">
                <w:t xml:space="preserve"> to </w:t>
              </w:r>
              <w:r>
                <w:t>60</w:t>
              </w:r>
              <w:r w:rsidRPr="00540AC8">
                <w:t xml:space="preserve"> minutes ahead of a space weather event being forecast to impact the </w:t>
              </w:r>
              <w:r w:rsidRPr="00540AC8">
                <w:rPr>
                  <w:b/>
                  <w:bCs/>
                </w:rPr>
                <w:t>NETS</w:t>
              </w:r>
              <w:r w:rsidRPr="00540AC8">
                <w:t>.</w:t>
              </w:r>
            </w:ins>
          </w:p>
        </w:tc>
      </w:tr>
      <w:tr w:rsidR="00E115E7" w:rsidRPr="007E0B31" w14:paraId="7267406B" w14:textId="77777777" w:rsidTr="00540AC8">
        <w:trPr>
          <w:cantSplit/>
          <w:ins w:id="91" w:author="Graham Lear [NESO]" w:date="2025-08-15T17:11:00Z" w16du:dateUtc="2025-08-15T16:11:00Z"/>
        </w:trPr>
        <w:tc>
          <w:tcPr>
            <w:tcW w:w="2884" w:type="dxa"/>
          </w:tcPr>
          <w:p w14:paraId="60943872" w14:textId="0F181EF2" w:rsidR="00E115E7" w:rsidRPr="00090C5D" w:rsidRDefault="00E115E7" w:rsidP="00E115E7">
            <w:pPr>
              <w:pStyle w:val="Arial11Bold"/>
              <w:rPr>
                <w:ins w:id="92" w:author="Graham Lear [NESO]" w:date="2025-08-15T17:11:00Z" w16du:dateUtc="2025-08-15T16:11:00Z"/>
                <w:bCs/>
              </w:rPr>
            </w:pPr>
            <w:ins w:id="93" w:author="Graham Lear [NESO]" w:date="2025-08-15T17:11:00Z" w16du:dateUtc="2025-08-15T16:11:00Z">
              <w:r w:rsidRPr="00090C5D">
                <w:rPr>
                  <w:bCs/>
                </w:rPr>
                <w:t>Space Weather Prepare Notification</w:t>
              </w:r>
            </w:ins>
          </w:p>
        </w:tc>
        <w:tc>
          <w:tcPr>
            <w:tcW w:w="6634" w:type="dxa"/>
          </w:tcPr>
          <w:p w14:paraId="3146563D" w14:textId="2B67EA0E" w:rsidR="00E115E7" w:rsidRPr="00540AC8" w:rsidRDefault="00E115E7" w:rsidP="00E115E7">
            <w:pPr>
              <w:pStyle w:val="TableArial11"/>
              <w:ind w:left="15" w:hanging="15"/>
              <w:rPr>
                <w:ins w:id="94" w:author="Graham Lear [NESO]" w:date="2025-08-15T17:11:00Z" w16du:dateUtc="2025-08-15T16:11:00Z"/>
              </w:rPr>
            </w:pPr>
            <w:ins w:id="95" w:author="Graham Lear [NESO]" w:date="2025-08-15T17:11:00Z" w16du:dateUtc="2025-08-15T16:11:00Z">
              <w:r w:rsidRPr="00540AC8">
                <w:t xml:space="preserve">A notification issued by </w:t>
              </w:r>
              <w:r w:rsidRPr="00540AC8">
                <w:rPr>
                  <w:b/>
                  <w:bCs/>
                </w:rPr>
                <w:t>The Company</w:t>
              </w:r>
              <w:r w:rsidRPr="00540AC8">
                <w:t xml:space="preserve"> via the </w:t>
              </w:r>
              <w:r w:rsidRPr="00540AC8">
                <w:rPr>
                  <w:b/>
                  <w:bCs/>
                </w:rPr>
                <w:t>BMRS</w:t>
              </w:r>
              <w:r w:rsidRPr="00540AC8">
                <w:t xml:space="preserve"> (and directly to </w:t>
              </w:r>
              <w:r w:rsidRPr="00540AC8">
                <w:rPr>
                  <w:b/>
                  <w:bCs/>
                </w:rPr>
                <w:t>Control Centres</w:t>
              </w:r>
              <w:r w:rsidRPr="00540AC8">
                <w:t xml:space="preserve">) following </w:t>
              </w:r>
              <w:r w:rsidRPr="00462B86">
                <w:rPr>
                  <w:b/>
                  <w:bCs/>
                </w:rPr>
                <w:t>The Company</w:t>
              </w:r>
              <w:r w:rsidRPr="00462B86">
                <w:t xml:space="preserve"> </w:t>
              </w:r>
              <w:r w:rsidRPr="00540AC8">
                <w:t>being informed by the Met Office of space weather related activity that is of a nature and anticipated level (</w:t>
              </w:r>
              <w:r>
                <w:t xml:space="preserve">using the Met office ranking of </w:t>
              </w:r>
              <w:r w:rsidRPr="00540AC8">
                <w:t xml:space="preserve">G5) that warrants </w:t>
              </w:r>
              <w:r w:rsidRPr="00540AC8">
                <w:rPr>
                  <w:b/>
                  <w:bCs/>
                </w:rPr>
                <w:t>The</w:t>
              </w:r>
              <w:r w:rsidRPr="00540AC8">
                <w:t xml:space="preserve"> </w:t>
              </w:r>
              <w:r w:rsidRPr="00540AC8">
                <w:rPr>
                  <w:b/>
                  <w:bCs/>
                </w:rPr>
                <w:t>Company</w:t>
              </w:r>
              <w:r w:rsidRPr="00540AC8">
                <w:t xml:space="preserve"> informing relevant stakeholders for their preparation purposes</w:t>
              </w:r>
              <w:r>
                <w:t>, including but not limited to their action required in accordance with OC2.5</w:t>
              </w:r>
              <w:r w:rsidRPr="00540AC8">
                <w:t xml:space="preserve">.  A </w:t>
              </w:r>
              <w:r w:rsidRPr="00540AC8">
                <w:rPr>
                  <w:b/>
                  <w:bCs/>
                </w:rPr>
                <w:t xml:space="preserve">Space Weather Prepare Notification </w:t>
              </w:r>
              <w:r w:rsidRPr="00540AC8">
                <w:t xml:space="preserve">is likely to be issued (by </w:t>
              </w:r>
              <w:r w:rsidRPr="00540AC8">
                <w:rPr>
                  <w:b/>
                  <w:bCs/>
                </w:rPr>
                <w:t>The Company</w:t>
              </w:r>
              <w:r w:rsidRPr="00540AC8">
                <w:t xml:space="preserve">) some </w:t>
              </w:r>
              <w:r>
                <w:t>12</w:t>
              </w:r>
              <w:r w:rsidRPr="00540AC8">
                <w:t xml:space="preserve"> to </w:t>
              </w:r>
              <w:r>
                <w:t>36</w:t>
              </w:r>
              <w:r w:rsidRPr="00540AC8">
                <w:t xml:space="preserve"> hours ahead of a space weather event being forecast to impact the </w:t>
              </w:r>
              <w:r w:rsidRPr="00540AC8">
                <w:rPr>
                  <w:b/>
                  <w:bCs/>
                </w:rPr>
                <w:t>NETS</w:t>
              </w:r>
              <w:r w:rsidRPr="00540AC8">
                <w:t>.</w:t>
              </w:r>
            </w:ins>
          </w:p>
        </w:tc>
      </w:tr>
      <w:tr w:rsidR="00E115E7" w:rsidRPr="007E0B31" w14:paraId="7573FBB9" w14:textId="77777777" w:rsidTr="0DEE1E6E">
        <w:trPr>
          <w:cantSplit/>
        </w:trPr>
        <w:tc>
          <w:tcPr>
            <w:tcW w:w="2884" w:type="dxa"/>
          </w:tcPr>
          <w:p w14:paraId="762A4B06" w14:textId="5DB3B8C0" w:rsidR="00E115E7" w:rsidRPr="007E0B31" w:rsidRDefault="00E115E7" w:rsidP="00E115E7">
            <w:pPr>
              <w:pStyle w:val="Arial11Bold"/>
              <w:rPr>
                <w:rFonts w:cs="Arial"/>
              </w:rPr>
            </w:pPr>
            <w:r w:rsidRPr="007E0B31">
              <w:rPr>
                <w:rFonts w:cs="Arial"/>
              </w:rPr>
              <w:t>Speeder Motor Setting Range</w:t>
            </w:r>
          </w:p>
        </w:tc>
        <w:tc>
          <w:tcPr>
            <w:tcW w:w="6634" w:type="dxa"/>
          </w:tcPr>
          <w:p w14:paraId="4F8D293D" w14:textId="77777777" w:rsidR="00E115E7" w:rsidRPr="007E0B31" w:rsidRDefault="00E115E7" w:rsidP="00E115E7">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E115E7" w:rsidRPr="007E0B31" w14:paraId="04280D98" w14:textId="77777777" w:rsidTr="0DEE1E6E">
        <w:trPr>
          <w:cantSplit/>
        </w:trPr>
        <w:tc>
          <w:tcPr>
            <w:tcW w:w="2884" w:type="dxa"/>
          </w:tcPr>
          <w:p w14:paraId="7D8CDDFE" w14:textId="77777777" w:rsidR="00E115E7" w:rsidRPr="007E0B31" w:rsidRDefault="00E115E7" w:rsidP="00E115E7">
            <w:pPr>
              <w:pStyle w:val="Arial11Bold"/>
              <w:rPr>
                <w:rFonts w:cs="Arial"/>
              </w:rPr>
            </w:pPr>
            <w:r w:rsidRPr="007E0B31">
              <w:rPr>
                <w:rFonts w:cs="Arial"/>
              </w:rPr>
              <w:t>SPT</w:t>
            </w:r>
          </w:p>
        </w:tc>
        <w:tc>
          <w:tcPr>
            <w:tcW w:w="6634" w:type="dxa"/>
          </w:tcPr>
          <w:p w14:paraId="202D47CC" w14:textId="77777777" w:rsidR="00E115E7" w:rsidRPr="007E0B31" w:rsidRDefault="00E115E7" w:rsidP="00E115E7">
            <w:pPr>
              <w:pStyle w:val="TableArial11"/>
              <w:rPr>
                <w:rFonts w:cs="Arial"/>
              </w:rPr>
            </w:pPr>
            <w:r w:rsidRPr="007E0B31">
              <w:rPr>
                <w:rFonts w:cs="Arial"/>
              </w:rPr>
              <w:t>SP Transmission Limited</w:t>
            </w:r>
            <w:r>
              <w:rPr>
                <w:rFonts w:cs="Arial"/>
              </w:rPr>
              <w:t xml:space="preserve"> plc</w:t>
            </w:r>
          </w:p>
        </w:tc>
      </w:tr>
      <w:tr w:rsidR="00E115E7" w:rsidRPr="007E0B31" w14:paraId="2DA67376" w14:textId="77777777" w:rsidTr="0DEE1E6E">
        <w:trPr>
          <w:cantSplit/>
        </w:trPr>
        <w:tc>
          <w:tcPr>
            <w:tcW w:w="2884" w:type="dxa"/>
          </w:tcPr>
          <w:p w14:paraId="22F630E2" w14:textId="084D3F3B" w:rsidR="00E115E7" w:rsidRPr="004F1DF0" w:rsidRDefault="00E115E7" w:rsidP="00E115E7">
            <w:pPr>
              <w:rPr>
                <w:b/>
              </w:rPr>
            </w:pPr>
            <w:r w:rsidRPr="004F1DF0">
              <w:rPr>
                <w:rFonts w:cs="Arial"/>
                <w:b/>
              </w:rPr>
              <w:t>Standard Contract Terms</w:t>
            </w:r>
          </w:p>
        </w:tc>
        <w:tc>
          <w:tcPr>
            <w:tcW w:w="6634" w:type="dxa"/>
          </w:tcPr>
          <w:p w14:paraId="5D840AFD" w14:textId="4E3A5439" w:rsidR="00E115E7" w:rsidRPr="00DD7E1A" w:rsidRDefault="00E115E7" w:rsidP="00E115E7">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E115E7" w:rsidRPr="007E0B31" w14:paraId="67A0366B" w14:textId="77777777" w:rsidTr="0DEE1E6E">
        <w:trPr>
          <w:cantSplit/>
        </w:trPr>
        <w:tc>
          <w:tcPr>
            <w:tcW w:w="2884" w:type="dxa"/>
          </w:tcPr>
          <w:p w14:paraId="0F9E2157" w14:textId="5498E044" w:rsidR="00E115E7" w:rsidRDefault="00E115E7" w:rsidP="00E115E7">
            <w:pPr>
              <w:pStyle w:val="Arial11Bold"/>
              <w:rPr>
                <w:rFonts w:cs="Arial"/>
              </w:rPr>
            </w:pPr>
            <w:r w:rsidRPr="007E0B31">
              <w:rPr>
                <w:rFonts w:cs="Arial"/>
              </w:rPr>
              <w:t>Standard Modifications</w:t>
            </w:r>
          </w:p>
          <w:p w14:paraId="07E084EC" w14:textId="7E4794BD" w:rsidR="00E115E7" w:rsidRPr="00FB43E1" w:rsidRDefault="00E115E7" w:rsidP="00E115E7"/>
        </w:tc>
        <w:tc>
          <w:tcPr>
            <w:tcW w:w="6634" w:type="dxa"/>
          </w:tcPr>
          <w:p w14:paraId="46989946" w14:textId="77777777" w:rsidR="00E115E7" w:rsidRPr="005C20E3" w:rsidRDefault="00E115E7" w:rsidP="00E115E7">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E115E7" w:rsidRPr="007E0B31" w:rsidRDefault="00E115E7" w:rsidP="00E115E7">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E115E7" w:rsidRPr="007E0B31" w14:paraId="0BE680B8" w14:textId="77777777" w:rsidTr="0DEE1E6E">
        <w:trPr>
          <w:cantSplit/>
        </w:trPr>
        <w:tc>
          <w:tcPr>
            <w:tcW w:w="2884" w:type="dxa"/>
          </w:tcPr>
          <w:p w14:paraId="08548C67" w14:textId="77777777" w:rsidR="00E115E7" w:rsidRPr="007E0B31" w:rsidRDefault="00E115E7" w:rsidP="00E115E7">
            <w:pPr>
              <w:pStyle w:val="Arial11Bold"/>
              <w:rPr>
                <w:rFonts w:cs="Arial"/>
              </w:rPr>
            </w:pPr>
            <w:r w:rsidRPr="007E0B31">
              <w:rPr>
                <w:rFonts w:cs="Arial"/>
              </w:rPr>
              <w:t>Standard Planning Data</w:t>
            </w:r>
          </w:p>
        </w:tc>
        <w:tc>
          <w:tcPr>
            <w:tcW w:w="6634" w:type="dxa"/>
          </w:tcPr>
          <w:p w14:paraId="2E9B039E" w14:textId="4F20BEE7" w:rsidR="00E115E7" w:rsidRPr="007E0B31" w:rsidRDefault="00E115E7" w:rsidP="00E115E7">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E115E7" w:rsidRPr="007E0B31" w14:paraId="50C48905" w14:textId="77777777" w:rsidTr="0DEE1E6E">
        <w:trPr>
          <w:cantSplit/>
        </w:trPr>
        <w:tc>
          <w:tcPr>
            <w:tcW w:w="2884" w:type="dxa"/>
          </w:tcPr>
          <w:p w14:paraId="2AB06ACF" w14:textId="35A4C384" w:rsidR="00E115E7" w:rsidRPr="007E0B31" w:rsidRDefault="00E115E7" w:rsidP="00E115E7">
            <w:pPr>
              <w:pStyle w:val="Arial11Bold"/>
              <w:rPr>
                <w:rFonts w:cs="Arial"/>
              </w:rPr>
            </w:pPr>
            <w:r>
              <w:rPr>
                <w:rFonts w:cs="Arial"/>
              </w:rPr>
              <w:t>Standard Product</w:t>
            </w:r>
          </w:p>
        </w:tc>
        <w:tc>
          <w:tcPr>
            <w:tcW w:w="6634" w:type="dxa"/>
          </w:tcPr>
          <w:p w14:paraId="4CFE3F05" w14:textId="3648906A" w:rsidR="00E115E7" w:rsidRPr="007E0B31" w:rsidRDefault="00E115E7" w:rsidP="00E115E7">
            <w:pPr>
              <w:pStyle w:val="TableArial11"/>
              <w:rPr>
                <w:rFonts w:cs="Arial"/>
              </w:rPr>
            </w:pPr>
            <w:r>
              <w:rPr>
                <w:rFonts w:cs="Arial"/>
              </w:rPr>
              <w:t>Means a harmonised balancing product defined by all EU TSOs for the exchange of balance services.</w:t>
            </w:r>
          </w:p>
        </w:tc>
      </w:tr>
      <w:tr w:rsidR="00E115E7" w:rsidRPr="007E0B31" w14:paraId="4044E3F1" w14:textId="77777777" w:rsidTr="0DEE1E6E">
        <w:trPr>
          <w:cantSplit/>
        </w:trPr>
        <w:tc>
          <w:tcPr>
            <w:tcW w:w="2884" w:type="dxa"/>
          </w:tcPr>
          <w:p w14:paraId="1595BA77" w14:textId="0A36263B" w:rsidR="00E115E7" w:rsidRPr="007E0B31" w:rsidRDefault="00E115E7" w:rsidP="00E115E7">
            <w:pPr>
              <w:pStyle w:val="Arial11Bold"/>
              <w:rPr>
                <w:rFonts w:cs="Arial"/>
              </w:rPr>
            </w:pPr>
            <w:r>
              <w:rPr>
                <w:rFonts w:cs="Arial"/>
              </w:rPr>
              <w:t>Specific Product</w:t>
            </w:r>
          </w:p>
        </w:tc>
        <w:tc>
          <w:tcPr>
            <w:tcW w:w="6634" w:type="dxa"/>
          </w:tcPr>
          <w:p w14:paraId="2C1F1A68" w14:textId="18D90CF3" w:rsidR="00E115E7" w:rsidRPr="007E0B31" w:rsidRDefault="00E115E7" w:rsidP="00E115E7">
            <w:pPr>
              <w:pStyle w:val="TableArial11"/>
              <w:rPr>
                <w:rFonts w:cs="Arial"/>
              </w:rPr>
            </w:pPr>
            <w:r>
              <w:rPr>
                <w:rFonts w:cs="Arial"/>
              </w:rPr>
              <w:t>Means in the context of Balancing Services a product that is not a standard product.</w:t>
            </w:r>
          </w:p>
        </w:tc>
      </w:tr>
      <w:tr w:rsidR="00E115E7" w:rsidRPr="007E0B31" w14:paraId="72218AE6" w14:textId="77777777" w:rsidTr="0DEE1E6E">
        <w:trPr>
          <w:cantSplit/>
        </w:trPr>
        <w:tc>
          <w:tcPr>
            <w:tcW w:w="2884" w:type="dxa"/>
          </w:tcPr>
          <w:p w14:paraId="24E4CECA" w14:textId="77777777" w:rsidR="00E115E7" w:rsidRPr="007E0B31" w:rsidRDefault="00E115E7" w:rsidP="00E115E7">
            <w:pPr>
              <w:pStyle w:val="Arial11Bold"/>
              <w:rPr>
                <w:rFonts w:cs="Arial"/>
              </w:rPr>
            </w:pPr>
            <w:r w:rsidRPr="007E0B31">
              <w:rPr>
                <w:rFonts w:cs="Arial"/>
              </w:rPr>
              <w:t>Start Time</w:t>
            </w:r>
          </w:p>
        </w:tc>
        <w:tc>
          <w:tcPr>
            <w:tcW w:w="6634" w:type="dxa"/>
          </w:tcPr>
          <w:p w14:paraId="78DDDAD8" w14:textId="508DFE7C" w:rsidR="00E115E7" w:rsidRPr="007E0B31" w:rsidRDefault="00E115E7" w:rsidP="00E115E7">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E115E7" w:rsidRPr="007E0B31" w14:paraId="763B02FF" w14:textId="77777777" w:rsidTr="0DEE1E6E">
        <w:trPr>
          <w:cantSplit/>
        </w:trPr>
        <w:tc>
          <w:tcPr>
            <w:tcW w:w="2884" w:type="dxa"/>
          </w:tcPr>
          <w:p w14:paraId="0BDA9245" w14:textId="77777777" w:rsidR="00E115E7" w:rsidRPr="007E0B31" w:rsidRDefault="00E115E7" w:rsidP="00E115E7">
            <w:pPr>
              <w:pStyle w:val="Arial11Bold"/>
              <w:rPr>
                <w:rFonts w:cs="Arial"/>
              </w:rPr>
            </w:pPr>
            <w:r w:rsidRPr="007E0B31">
              <w:rPr>
                <w:rFonts w:cs="Arial"/>
              </w:rPr>
              <w:lastRenderedPageBreak/>
              <w:t>Start-Up</w:t>
            </w:r>
          </w:p>
        </w:tc>
        <w:tc>
          <w:tcPr>
            <w:tcW w:w="6634" w:type="dxa"/>
          </w:tcPr>
          <w:p w14:paraId="4FEE3525" w14:textId="0B945479" w:rsidR="00E115E7" w:rsidRPr="000B675D" w:rsidRDefault="00E115E7" w:rsidP="00E115E7">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E115E7" w:rsidRPr="00020048" w:rsidRDefault="00E115E7" w:rsidP="00E115E7">
            <w:pPr>
              <w:pStyle w:val="Default"/>
              <w:jc w:val="both"/>
              <w:rPr>
                <w:sz w:val="20"/>
                <w:szCs w:val="20"/>
              </w:rPr>
            </w:pPr>
          </w:p>
          <w:p w14:paraId="5B2A0628" w14:textId="4DE42AEA" w:rsidR="00E115E7" w:rsidRPr="00020048" w:rsidRDefault="00E115E7" w:rsidP="00E115E7">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E115E7" w:rsidRPr="007E0B31" w14:paraId="62345A33" w14:textId="77777777" w:rsidTr="0DEE1E6E">
        <w:trPr>
          <w:cantSplit/>
        </w:trPr>
        <w:tc>
          <w:tcPr>
            <w:tcW w:w="2884" w:type="dxa"/>
          </w:tcPr>
          <w:p w14:paraId="50EEE201" w14:textId="77777777" w:rsidR="00E115E7" w:rsidRPr="007E0B31" w:rsidRDefault="00E115E7" w:rsidP="00E115E7">
            <w:pPr>
              <w:pStyle w:val="Arial11Bold"/>
              <w:rPr>
                <w:rFonts w:cs="Arial"/>
              </w:rPr>
            </w:pPr>
            <w:r w:rsidRPr="007E0B31">
              <w:rPr>
                <w:rFonts w:cs="Arial"/>
              </w:rPr>
              <w:t>Statement of Readiness</w:t>
            </w:r>
          </w:p>
        </w:tc>
        <w:tc>
          <w:tcPr>
            <w:tcW w:w="6634" w:type="dxa"/>
          </w:tcPr>
          <w:p w14:paraId="77611375" w14:textId="77777777" w:rsidR="00E115E7" w:rsidRPr="007E0B31" w:rsidRDefault="00E115E7" w:rsidP="00E115E7">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E115E7" w:rsidRPr="007E0B31" w14:paraId="1419E7F2" w14:textId="77777777" w:rsidTr="0DEE1E6E">
        <w:trPr>
          <w:cantSplit/>
        </w:trPr>
        <w:tc>
          <w:tcPr>
            <w:tcW w:w="2884" w:type="dxa"/>
          </w:tcPr>
          <w:p w14:paraId="0D75498C" w14:textId="77777777" w:rsidR="00E115E7" w:rsidRPr="007E0B31" w:rsidRDefault="00E115E7" w:rsidP="00E115E7">
            <w:pPr>
              <w:pStyle w:val="Arial11Bold"/>
              <w:rPr>
                <w:rFonts w:cs="Arial"/>
              </w:rPr>
            </w:pPr>
            <w:r w:rsidRPr="007E0B31">
              <w:rPr>
                <w:rFonts w:cs="Arial"/>
              </w:rPr>
              <w:t>Station Board</w:t>
            </w:r>
          </w:p>
        </w:tc>
        <w:tc>
          <w:tcPr>
            <w:tcW w:w="6634" w:type="dxa"/>
          </w:tcPr>
          <w:p w14:paraId="67932C5D" w14:textId="77777777" w:rsidR="00E115E7" w:rsidRPr="007E0B31" w:rsidRDefault="00E115E7" w:rsidP="00E115E7">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E115E7" w:rsidRPr="007E0B31" w14:paraId="600D28C8" w14:textId="77777777" w:rsidTr="0DEE1E6E">
        <w:trPr>
          <w:cantSplit/>
        </w:trPr>
        <w:tc>
          <w:tcPr>
            <w:tcW w:w="2884" w:type="dxa"/>
          </w:tcPr>
          <w:p w14:paraId="40E3E191" w14:textId="77777777" w:rsidR="00E115E7" w:rsidRPr="007E0B31" w:rsidRDefault="00E115E7" w:rsidP="00E115E7">
            <w:pPr>
              <w:pStyle w:val="Arial11Bold"/>
              <w:rPr>
                <w:rFonts w:cs="Arial"/>
              </w:rPr>
            </w:pPr>
            <w:r w:rsidRPr="007E0B31">
              <w:rPr>
                <w:rFonts w:cs="Arial"/>
              </w:rPr>
              <w:t>Station Transformer</w:t>
            </w:r>
          </w:p>
        </w:tc>
        <w:tc>
          <w:tcPr>
            <w:tcW w:w="6634" w:type="dxa"/>
          </w:tcPr>
          <w:p w14:paraId="0151496D" w14:textId="77777777" w:rsidR="00E115E7" w:rsidRPr="007E0B31" w:rsidRDefault="00E115E7" w:rsidP="00E115E7">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E115E7" w:rsidRPr="007E0B31" w:rsidRDefault="00E115E7" w:rsidP="00E115E7">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E115E7" w:rsidRPr="007E0B31" w:rsidRDefault="00E115E7" w:rsidP="00E115E7">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E115E7" w:rsidRPr="007E0B31" w14:paraId="7EF10FB5" w14:textId="77777777" w:rsidTr="0DEE1E6E">
        <w:trPr>
          <w:cantSplit/>
        </w:trPr>
        <w:tc>
          <w:tcPr>
            <w:tcW w:w="2884" w:type="dxa"/>
          </w:tcPr>
          <w:p w14:paraId="73E257B8" w14:textId="77777777" w:rsidR="00E115E7" w:rsidRPr="007E0B31" w:rsidRDefault="00E115E7" w:rsidP="00E115E7">
            <w:pPr>
              <w:pStyle w:val="Arial11Bold"/>
              <w:rPr>
                <w:rFonts w:cs="Arial"/>
              </w:rPr>
            </w:pPr>
            <w:r w:rsidRPr="007E0B31">
              <w:rPr>
                <w:rFonts w:cs="Arial"/>
              </w:rPr>
              <w:t>STC Committee</w:t>
            </w:r>
          </w:p>
        </w:tc>
        <w:tc>
          <w:tcPr>
            <w:tcW w:w="6634" w:type="dxa"/>
          </w:tcPr>
          <w:p w14:paraId="4D4C3098" w14:textId="77777777" w:rsidR="00E115E7" w:rsidRPr="007E0B31" w:rsidRDefault="00E115E7" w:rsidP="00E115E7">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E115E7" w:rsidRPr="007E0B31" w14:paraId="2E35A53F" w14:textId="77777777" w:rsidTr="0DEE1E6E">
        <w:trPr>
          <w:cantSplit/>
        </w:trPr>
        <w:tc>
          <w:tcPr>
            <w:tcW w:w="2884" w:type="dxa"/>
          </w:tcPr>
          <w:p w14:paraId="00F48074" w14:textId="77777777" w:rsidR="00E115E7" w:rsidRPr="007E0B31" w:rsidRDefault="00E115E7" w:rsidP="00E115E7">
            <w:pPr>
              <w:pStyle w:val="Arial11Bold"/>
              <w:rPr>
                <w:rFonts w:cs="Arial"/>
              </w:rPr>
            </w:pPr>
            <w:r w:rsidRPr="007E0B31">
              <w:rPr>
                <w:rFonts w:cs="Arial"/>
              </w:rPr>
              <w:t>Steam Unit</w:t>
            </w:r>
          </w:p>
        </w:tc>
        <w:tc>
          <w:tcPr>
            <w:tcW w:w="6634" w:type="dxa"/>
          </w:tcPr>
          <w:p w14:paraId="3EF0929F" w14:textId="77777777" w:rsidR="00E115E7" w:rsidRPr="007E0B31" w:rsidRDefault="00E115E7" w:rsidP="00E115E7">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E115E7" w:rsidRPr="007E0B31" w14:paraId="79BC204A" w14:textId="77777777" w:rsidTr="0DEE1E6E">
        <w:trPr>
          <w:cantSplit/>
        </w:trPr>
        <w:tc>
          <w:tcPr>
            <w:tcW w:w="2884" w:type="dxa"/>
          </w:tcPr>
          <w:p w14:paraId="6442283E" w14:textId="77777777" w:rsidR="00E115E7" w:rsidRPr="007E0B31" w:rsidRDefault="00E115E7" w:rsidP="00E115E7">
            <w:pPr>
              <w:pStyle w:val="Arial11Bold"/>
              <w:rPr>
                <w:rFonts w:cs="Arial"/>
              </w:rPr>
            </w:pPr>
            <w:r>
              <w:t>Storage User</w:t>
            </w:r>
          </w:p>
        </w:tc>
        <w:tc>
          <w:tcPr>
            <w:tcW w:w="6634" w:type="dxa"/>
          </w:tcPr>
          <w:p w14:paraId="590EC982" w14:textId="77777777" w:rsidR="00E115E7" w:rsidRDefault="00E115E7" w:rsidP="00E115E7">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E115E7" w:rsidRDefault="00E115E7" w:rsidP="00E115E7">
            <w:pPr>
              <w:pStyle w:val="TableArial11"/>
              <w:ind w:left="1195" w:hanging="475"/>
            </w:pPr>
            <w:r>
              <w:t xml:space="preserve">(a) </w:t>
            </w:r>
            <w:r>
              <w:tab/>
            </w:r>
            <w:r w:rsidRPr="38E6A229">
              <w:rPr>
                <w:b/>
                <w:bCs/>
              </w:rPr>
              <w:t>Assimilated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E115E7" w:rsidRPr="007E0B31" w:rsidRDefault="00E115E7" w:rsidP="00E115E7">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E115E7" w:rsidRPr="007E0B31" w14:paraId="00A4A935" w14:textId="77777777" w:rsidTr="0DEE1E6E">
        <w:trPr>
          <w:cantSplit/>
        </w:trPr>
        <w:tc>
          <w:tcPr>
            <w:tcW w:w="2884" w:type="dxa"/>
          </w:tcPr>
          <w:p w14:paraId="5B112BC4" w14:textId="77777777" w:rsidR="00E115E7" w:rsidRPr="007E0B31" w:rsidRDefault="00E115E7" w:rsidP="00E115E7">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634" w:type="dxa"/>
          </w:tcPr>
          <w:p w14:paraId="3CC8DBCA" w14:textId="77777777" w:rsidR="00E115E7" w:rsidRPr="007E0B31" w:rsidRDefault="00E115E7" w:rsidP="00E115E7">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E115E7" w:rsidRPr="007E0B31" w14:paraId="69833897" w14:textId="77777777" w:rsidTr="0DEE1E6E">
        <w:trPr>
          <w:cantSplit/>
        </w:trPr>
        <w:tc>
          <w:tcPr>
            <w:tcW w:w="2884" w:type="dxa"/>
          </w:tcPr>
          <w:p w14:paraId="47FBFB0B" w14:textId="77777777" w:rsidR="00E115E7" w:rsidRPr="007E0B31" w:rsidRDefault="00E115E7" w:rsidP="00E115E7">
            <w:pPr>
              <w:pStyle w:val="Arial11Bold"/>
              <w:rPr>
                <w:rFonts w:cs="Arial"/>
              </w:rPr>
            </w:pPr>
            <w:r w:rsidRPr="007E0B31">
              <w:rPr>
                <w:rFonts w:cs="Arial"/>
              </w:rPr>
              <w:t>Substantial Modification</w:t>
            </w:r>
          </w:p>
        </w:tc>
        <w:tc>
          <w:tcPr>
            <w:tcW w:w="6634" w:type="dxa"/>
          </w:tcPr>
          <w:p w14:paraId="28DAB5F5" w14:textId="1B8D727B" w:rsidR="00E115E7" w:rsidRPr="007E0B31" w:rsidRDefault="00E115E7" w:rsidP="00E115E7">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E115E7" w:rsidRPr="007E0B31" w14:paraId="3B41007D" w14:textId="77777777" w:rsidTr="0DEE1E6E">
        <w:trPr>
          <w:cantSplit/>
        </w:trPr>
        <w:tc>
          <w:tcPr>
            <w:tcW w:w="2884" w:type="dxa"/>
          </w:tcPr>
          <w:p w14:paraId="6A1EE8B9" w14:textId="77777777" w:rsidR="00E115E7" w:rsidRPr="007E0B31" w:rsidRDefault="00E115E7" w:rsidP="00E115E7">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tcPr>
          <w:p w14:paraId="3ED2E251" w14:textId="77777777" w:rsidR="00E115E7" w:rsidRPr="007E0B31" w:rsidRDefault="00E115E7" w:rsidP="00E115E7">
            <w:pPr>
              <w:pStyle w:val="TableArial11"/>
              <w:rPr>
                <w:rFonts w:cs="Arial"/>
              </w:rPr>
            </w:pPr>
            <w:r w:rsidRPr="007E0B31">
              <w:rPr>
                <w:rFonts w:cs="Arial"/>
              </w:rPr>
              <w:t>Any voltage greater than 200kV.</w:t>
            </w:r>
          </w:p>
        </w:tc>
      </w:tr>
      <w:tr w:rsidR="00E115E7" w:rsidRPr="007E0B31" w14:paraId="207CFB67" w14:textId="77777777" w:rsidTr="0DEE1E6E">
        <w:trPr>
          <w:cantSplit/>
        </w:trPr>
        <w:tc>
          <w:tcPr>
            <w:tcW w:w="2884" w:type="dxa"/>
          </w:tcPr>
          <w:p w14:paraId="47BC84B1" w14:textId="77777777" w:rsidR="00E115E7" w:rsidRPr="007E0B31" w:rsidRDefault="00E115E7" w:rsidP="00E115E7">
            <w:pPr>
              <w:pStyle w:val="Arial11Bold"/>
              <w:rPr>
                <w:rFonts w:cs="Arial"/>
              </w:rPr>
            </w:pPr>
            <w:r w:rsidRPr="007E0B31">
              <w:rPr>
                <w:rFonts w:cs="Arial"/>
              </w:rPr>
              <w:t>Supplier</w:t>
            </w:r>
          </w:p>
        </w:tc>
        <w:tc>
          <w:tcPr>
            <w:tcW w:w="6634" w:type="dxa"/>
          </w:tcPr>
          <w:p w14:paraId="263B4681" w14:textId="77777777" w:rsidR="00E115E7" w:rsidRPr="007E0B31" w:rsidRDefault="00E115E7" w:rsidP="00E115E7">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E115E7" w:rsidRPr="007E0B31" w:rsidRDefault="00E115E7" w:rsidP="00E115E7">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proofErr w:type="gramStart"/>
            <w:r w:rsidRPr="007E0B31">
              <w:rPr>
                <w:rFonts w:cs="Arial"/>
                <w:b/>
              </w:rPr>
              <w:t>Act</w:t>
            </w:r>
            <w:r w:rsidRPr="007E0B31">
              <w:rPr>
                <w:rFonts w:cs="Arial"/>
              </w:rPr>
              <w:t>;</w:t>
            </w:r>
            <w:proofErr w:type="gramEnd"/>
          </w:p>
          <w:p w14:paraId="2C6CDF8B" w14:textId="517DFDFB" w:rsidR="00E115E7" w:rsidRPr="00EE567A" w:rsidRDefault="00E115E7" w:rsidP="00E115E7">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E115E7" w:rsidRPr="007E0B31" w14:paraId="17F58A80" w14:textId="77777777" w:rsidTr="0DEE1E6E">
        <w:trPr>
          <w:cantSplit/>
        </w:trPr>
        <w:tc>
          <w:tcPr>
            <w:tcW w:w="2884" w:type="dxa"/>
          </w:tcPr>
          <w:p w14:paraId="75C55EEE" w14:textId="77777777" w:rsidR="00E115E7" w:rsidRPr="007E0B31" w:rsidRDefault="00E115E7" w:rsidP="00E115E7">
            <w:pPr>
              <w:pStyle w:val="Arial11Bold"/>
              <w:rPr>
                <w:rFonts w:cs="Arial"/>
              </w:rPr>
            </w:pPr>
            <w:r w:rsidRPr="007E0B31">
              <w:rPr>
                <w:rFonts w:cs="Arial"/>
              </w:rPr>
              <w:lastRenderedPageBreak/>
              <w:t>Surplus</w:t>
            </w:r>
          </w:p>
        </w:tc>
        <w:tc>
          <w:tcPr>
            <w:tcW w:w="6634" w:type="dxa"/>
          </w:tcPr>
          <w:p w14:paraId="2FD7B95D" w14:textId="421BC578" w:rsidR="00E115E7" w:rsidRPr="007E0B31" w:rsidRDefault="00E115E7" w:rsidP="00E115E7">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E115E7" w:rsidRPr="007E0B31" w:rsidRDefault="00E115E7" w:rsidP="00E115E7">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E115E7" w:rsidRPr="007E0B31" w:rsidRDefault="00E115E7" w:rsidP="00E115E7">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E115E7" w:rsidRPr="007E0B31" w14:paraId="7F14BA30" w14:textId="77777777" w:rsidTr="0DEE1E6E">
        <w:trPr>
          <w:cantSplit/>
          <w:trHeight w:val="2631"/>
        </w:trPr>
        <w:tc>
          <w:tcPr>
            <w:tcW w:w="2884" w:type="dxa"/>
          </w:tcPr>
          <w:p w14:paraId="41CEFC1C" w14:textId="77777777" w:rsidR="00E115E7" w:rsidRPr="007E0B31" w:rsidRDefault="00E115E7" w:rsidP="00E115E7">
            <w:pPr>
              <w:pStyle w:val="Arial11Bold"/>
              <w:rPr>
                <w:rFonts w:cs="Arial"/>
              </w:rPr>
            </w:pPr>
            <w:r w:rsidRPr="007E0B31">
              <w:rPr>
                <w:rFonts w:cs="Arial"/>
              </w:rPr>
              <w:t>Synchronised</w:t>
            </w:r>
          </w:p>
        </w:tc>
        <w:tc>
          <w:tcPr>
            <w:tcW w:w="6634" w:type="dxa"/>
          </w:tcPr>
          <w:p w14:paraId="3CAA8D12" w14:textId="77777777" w:rsidR="00E115E7" w:rsidRPr="007E0B31" w:rsidRDefault="00E115E7" w:rsidP="00E115E7">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E115E7" w:rsidRDefault="00E115E7" w:rsidP="00E115E7">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E115E7" w:rsidRPr="000F734A" w:rsidRDefault="00E115E7" w:rsidP="00E115E7"/>
          <w:p w14:paraId="75F2CFA4" w14:textId="7AF4E47E" w:rsidR="00E115E7" w:rsidRPr="000F734A" w:rsidRDefault="00E115E7" w:rsidP="00E115E7">
            <w:pPr>
              <w:jc w:val="center"/>
            </w:pPr>
          </w:p>
        </w:tc>
      </w:tr>
      <w:tr w:rsidR="00E115E7" w:rsidRPr="007E0B31" w14:paraId="17661C2E" w14:textId="77777777" w:rsidTr="0DEE1E6E">
        <w:trPr>
          <w:cantSplit/>
        </w:trPr>
        <w:tc>
          <w:tcPr>
            <w:tcW w:w="2884" w:type="dxa"/>
          </w:tcPr>
          <w:p w14:paraId="36D58C8A" w14:textId="77777777" w:rsidR="00E115E7" w:rsidRPr="007E0B31" w:rsidRDefault="00E115E7" w:rsidP="00E115E7">
            <w:pPr>
              <w:pStyle w:val="Arial11Bold"/>
              <w:rPr>
                <w:rFonts w:cs="Arial"/>
              </w:rPr>
            </w:pPr>
            <w:r w:rsidRPr="00DB341C">
              <w:rPr>
                <w:rFonts w:cs="Arial"/>
              </w:rPr>
              <w:t>Synchronous Electricity Storage Module</w:t>
            </w:r>
          </w:p>
        </w:tc>
        <w:tc>
          <w:tcPr>
            <w:tcW w:w="6634" w:type="dxa"/>
          </w:tcPr>
          <w:p w14:paraId="397D4FAB" w14:textId="77777777" w:rsidR="00E115E7" w:rsidRPr="007E0B31" w:rsidRDefault="00E115E7" w:rsidP="00E115E7">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E115E7" w:rsidRPr="007E0B31" w14:paraId="52481EFC" w14:textId="77777777" w:rsidTr="0DEE1E6E">
        <w:trPr>
          <w:cantSplit/>
        </w:trPr>
        <w:tc>
          <w:tcPr>
            <w:tcW w:w="2884" w:type="dxa"/>
          </w:tcPr>
          <w:p w14:paraId="4353C802" w14:textId="77777777" w:rsidR="00E115E7" w:rsidRPr="007E0B31" w:rsidRDefault="00E115E7" w:rsidP="00E115E7">
            <w:pPr>
              <w:pStyle w:val="Arial11Bold"/>
              <w:rPr>
                <w:rFonts w:cs="Arial"/>
              </w:rPr>
            </w:pPr>
            <w:r w:rsidRPr="00DB341C">
              <w:rPr>
                <w:rFonts w:cs="Arial"/>
              </w:rPr>
              <w:t>Synchronous Electricity Storage Unit</w:t>
            </w:r>
          </w:p>
        </w:tc>
        <w:tc>
          <w:tcPr>
            <w:tcW w:w="6634" w:type="dxa"/>
          </w:tcPr>
          <w:p w14:paraId="002CD085" w14:textId="77777777" w:rsidR="00E115E7" w:rsidRPr="007E0B31" w:rsidRDefault="00E115E7" w:rsidP="00E115E7">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E115E7" w:rsidRPr="007E0B31" w14:paraId="07EE0535" w14:textId="77777777" w:rsidTr="0DEE1E6E">
        <w:trPr>
          <w:cantSplit/>
        </w:trPr>
        <w:tc>
          <w:tcPr>
            <w:tcW w:w="2884" w:type="dxa"/>
          </w:tcPr>
          <w:p w14:paraId="5937CE21" w14:textId="77777777" w:rsidR="00E115E7" w:rsidRPr="007E0B31" w:rsidRDefault="00E115E7" w:rsidP="00E115E7">
            <w:pPr>
              <w:pStyle w:val="Arial11Bold"/>
              <w:rPr>
                <w:rFonts w:cs="Arial"/>
              </w:rPr>
            </w:pPr>
            <w:r w:rsidRPr="007E0B31">
              <w:rPr>
                <w:rFonts w:cs="Arial"/>
              </w:rPr>
              <w:t>Synchronising Generation</w:t>
            </w:r>
          </w:p>
        </w:tc>
        <w:tc>
          <w:tcPr>
            <w:tcW w:w="6634" w:type="dxa"/>
          </w:tcPr>
          <w:p w14:paraId="4CEBAA38" w14:textId="77777777" w:rsidR="00E115E7" w:rsidRPr="007E0B31" w:rsidRDefault="00E115E7" w:rsidP="00E115E7">
            <w:pPr>
              <w:pStyle w:val="TableArial11"/>
              <w:rPr>
                <w:rFonts w:cs="Arial"/>
              </w:rPr>
            </w:pPr>
            <w:r w:rsidRPr="007E0B31">
              <w:rPr>
                <w:rFonts w:cs="Arial"/>
              </w:rPr>
              <w:t xml:space="preserve">The amount of MW (in whole MW) produced </w:t>
            </w:r>
            <w:proofErr w:type="gramStart"/>
            <w:r w:rsidRPr="007E0B31">
              <w:rPr>
                <w:rFonts w:cs="Arial"/>
              </w:rPr>
              <w:t>at the moment</w:t>
            </w:r>
            <w:proofErr w:type="gramEnd"/>
            <w:r w:rsidRPr="007E0B31">
              <w:rPr>
                <w:rFonts w:cs="Arial"/>
              </w:rPr>
              <w:t xml:space="preserve"> of synchronising.</w:t>
            </w:r>
          </w:p>
        </w:tc>
      </w:tr>
      <w:tr w:rsidR="00E115E7" w:rsidRPr="007E0B31" w14:paraId="25ADF21B" w14:textId="77777777" w:rsidTr="0DEE1E6E">
        <w:trPr>
          <w:cantSplit/>
        </w:trPr>
        <w:tc>
          <w:tcPr>
            <w:tcW w:w="2884" w:type="dxa"/>
          </w:tcPr>
          <w:p w14:paraId="514A7415" w14:textId="77777777" w:rsidR="00E115E7" w:rsidRPr="007E0B31" w:rsidRDefault="00E115E7" w:rsidP="00E115E7">
            <w:pPr>
              <w:pStyle w:val="Arial11Bold"/>
              <w:rPr>
                <w:rFonts w:cs="Arial"/>
              </w:rPr>
            </w:pPr>
            <w:r w:rsidRPr="007E0B31">
              <w:rPr>
                <w:rFonts w:cs="Arial"/>
              </w:rPr>
              <w:t>Synchronising Group</w:t>
            </w:r>
          </w:p>
        </w:tc>
        <w:tc>
          <w:tcPr>
            <w:tcW w:w="6634" w:type="dxa"/>
          </w:tcPr>
          <w:p w14:paraId="30541B74" w14:textId="77777777" w:rsidR="00E115E7" w:rsidRPr="007E0B31" w:rsidRDefault="00E115E7" w:rsidP="00E115E7">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E115E7" w:rsidRPr="007E0B31" w14:paraId="15108730" w14:textId="77777777" w:rsidTr="0DEE1E6E">
        <w:trPr>
          <w:cantSplit/>
        </w:trPr>
        <w:tc>
          <w:tcPr>
            <w:tcW w:w="2884" w:type="dxa"/>
          </w:tcPr>
          <w:p w14:paraId="1D2DBBCB" w14:textId="77777777" w:rsidR="00E115E7" w:rsidRPr="007E0B31" w:rsidRDefault="00E115E7" w:rsidP="00E115E7">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E115E7" w:rsidRPr="007E0B31" w:rsidRDefault="00E115E7" w:rsidP="00E115E7">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E115E7" w:rsidRPr="007E0B31" w14:paraId="5C3BD77A" w14:textId="77777777" w:rsidTr="0DEE1E6E">
        <w:trPr>
          <w:cantSplit/>
        </w:trPr>
        <w:tc>
          <w:tcPr>
            <w:tcW w:w="2884" w:type="dxa"/>
          </w:tcPr>
          <w:p w14:paraId="361EF41C" w14:textId="77777777" w:rsidR="00E115E7" w:rsidRPr="007E0B31" w:rsidRDefault="00E115E7" w:rsidP="00E115E7">
            <w:pPr>
              <w:pStyle w:val="Arial11Bold"/>
              <w:rPr>
                <w:rFonts w:cs="Arial"/>
              </w:rPr>
            </w:pPr>
            <w:r w:rsidRPr="007E0B31">
              <w:rPr>
                <w:rFonts w:cs="Arial"/>
              </w:rPr>
              <w:t>Synchronous Compensation</w:t>
            </w:r>
          </w:p>
        </w:tc>
        <w:tc>
          <w:tcPr>
            <w:tcW w:w="6634" w:type="dxa"/>
          </w:tcPr>
          <w:p w14:paraId="5C87AE70" w14:textId="77777777" w:rsidR="00E115E7" w:rsidRPr="007E0B31" w:rsidRDefault="00E115E7" w:rsidP="00E115E7">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E115E7" w:rsidRPr="007E0B31" w14:paraId="09E76574" w14:textId="77777777" w:rsidTr="0DEE1E6E">
        <w:trPr>
          <w:cantSplit/>
        </w:trPr>
        <w:tc>
          <w:tcPr>
            <w:tcW w:w="2884" w:type="dxa"/>
          </w:tcPr>
          <w:p w14:paraId="7AD1E9C5" w14:textId="20EE06FA" w:rsidR="00E115E7" w:rsidRPr="007E0B31" w:rsidRDefault="00E115E7" w:rsidP="00E115E7">
            <w:pPr>
              <w:pStyle w:val="Arial11Bold"/>
              <w:rPr>
                <w:rFonts w:cs="Arial"/>
              </w:rPr>
            </w:pPr>
            <w:r>
              <w:t>Synchronous Compensation Equipment</w:t>
            </w:r>
          </w:p>
        </w:tc>
        <w:tc>
          <w:tcPr>
            <w:tcW w:w="6634" w:type="dxa"/>
          </w:tcPr>
          <w:p w14:paraId="6202363B" w14:textId="06D11D6B" w:rsidR="00E115E7" w:rsidRPr="007E0B31" w:rsidRDefault="00E115E7" w:rsidP="00E115E7">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E115E7" w:rsidRPr="007E0B31" w14:paraId="44891D1E" w14:textId="77777777" w:rsidTr="0DEE1E6E">
        <w:trPr>
          <w:cantSplit/>
        </w:trPr>
        <w:tc>
          <w:tcPr>
            <w:tcW w:w="2884" w:type="dxa"/>
          </w:tcPr>
          <w:p w14:paraId="2C8F33FD" w14:textId="6717B83A" w:rsidR="00E115E7" w:rsidRPr="007E0B31" w:rsidRDefault="00E115E7" w:rsidP="00E115E7">
            <w:pPr>
              <w:pStyle w:val="Arial11Bold"/>
              <w:rPr>
                <w:rFonts w:cs="Arial"/>
              </w:rPr>
            </w:pPr>
            <w:r>
              <w:t>Synchronous Electricity Storage Module</w:t>
            </w:r>
          </w:p>
        </w:tc>
        <w:tc>
          <w:tcPr>
            <w:tcW w:w="6634" w:type="dxa"/>
          </w:tcPr>
          <w:p w14:paraId="0CCA3613" w14:textId="3A085331" w:rsidR="00E115E7" w:rsidRPr="007E0B31" w:rsidRDefault="00E115E7" w:rsidP="00E115E7">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E115E7" w:rsidRPr="007E0B31" w14:paraId="2D43A999" w14:textId="77777777" w:rsidTr="0DEE1E6E">
        <w:trPr>
          <w:cantSplit/>
        </w:trPr>
        <w:tc>
          <w:tcPr>
            <w:tcW w:w="2884" w:type="dxa"/>
          </w:tcPr>
          <w:p w14:paraId="4F1100D1" w14:textId="1B9A5EDA" w:rsidR="00E115E7" w:rsidRPr="007E0B31" w:rsidRDefault="00E115E7" w:rsidP="00E115E7">
            <w:pPr>
              <w:pStyle w:val="Arial11Bold"/>
              <w:rPr>
                <w:rFonts w:cs="Arial"/>
              </w:rPr>
            </w:pPr>
            <w:r>
              <w:lastRenderedPageBreak/>
              <w:t>Synchronous Electricity Storage Unit</w:t>
            </w:r>
          </w:p>
        </w:tc>
        <w:tc>
          <w:tcPr>
            <w:tcW w:w="6634" w:type="dxa"/>
          </w:tcPr>
          <w:p w14:paraId="5A5941F1" w14:textId="7A431EFA" w:rsidR="00E115E7" w:rsidRPr="007E0B31" w:rsidRDefault="00E115E7" w:rsidP="00E115E7">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E115E7" w:rsidRPr="007E0B31" w14:paraId="7B664425" w14:textId="77777777" w:rsidTr="0DEE1E6E">
        <w:trPr>
          <w:cantSplit/>
        </w:trPr>
        <w:tc>
          <w:tcPr>
            <w:tcW w:w="2884" w:type="dxa"/>
          </w:tcPr>
          <w:p w14:paraId="29B76C12" w14:textId="61773681" w:rsidR="00E115E7" w:rsidRPr="007E0B31" w:rsidRDefault="00E115E7" w:rsidP="00E115E7">
            <w:pPr>
              <w:pStyle w:val="Arial11Bold"/>
              <w:rPr>
                <w:rFonts w:cs="Arial"/>
              </w:rPr>
            </w:pPr>
            <w:r>
              <w:t>Synchronous Flywheel</w:t>
            </w:r>
          </w:p>
        </w:tc>
        <w:tc>
          <w:tcPr>
            <w:tcW w:w="6634" w:type="dxa"/>
          </w:tcPr>
          <w:p w14:paraId="7CB9B51E" w14:textId="65FF6627" w:rsidR="00E115E7" w:rsidRPr="007E0B31" w:rsidRDefault="00E115E7" w:rsidP="00E115E7">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E115E7" w:rsidRPr="007E0B31" w14:paraId="019A8B7A" w14:textId="77777777" w:rsidTr="0DEE1E6E">
        <w:trPr>
          <w:cantSplit/>
        </w:trPr>
        <w:tc>
          <w:tcPr>
            <w:tcW w:w="2884" w:type="dxa"/>
          </w:tcPr>
          <w:p w14:paraId="7EC64686" w14:textId="77777777" w:rsidR="00E115E7" w:rsidRPr="007E0B31" w:rsidRDefault="00E115E7" w:rsidP="00E115E7">
            <w:pPr>
              <w:pStyle w:val="Arial11Bold"/>
              <w:rPr>
                <w:rFonts w:cs="Arial"/>
              </w:rPr>
            </w:pPr>
            <w:r w:rsidRPr="007E0B31">
              <w:rPr>
                <w:rFonts w:cs="Arial"/>
              </w:rPr>
              <w:t>Synchronous Generating Unit</w:t>
            </w:r>
          </w:p>
        </w:tc>
        <w:tc>
          <w:tcPr>
            <w:tcW w:w="6634" w:type="dxa"/>
          </w:tcPr>
          <w:p w14:paraId="178C6F67" w14:textId="77777777" w:rsidR="00E115E7" w:rsidRPr="007E0B31" w:rsidRDefault="00E115E7" w:rsidP="00E115E7">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E115E7" w:rsidRPr="007E0B31" w14:paraId="27E5B6F9" w14:textId="77777777" w:rsidTr="0DEE1E6E">
        <w:trPr>
          <w:cantSplit/>
        </w:trPr>
        <w:tc>
          <w:tcPr>
            <w:tcW w:w="2884" w:type="dxa"/>
          </w:tcPr>
          <w:p w14:paraId="20E57E9F" w14:textId="77777777" w:rsidR="00E115E7" w:rsidRPr="007E0B31" w:rsidRDefault="00E115E7" w:rsidP="00E115E7">
            <w:pPr>
              <w:pStyle w:val="Arial11Bold"/>
              <w:rPr>
                <w:rFonts w:cs="Arial"/>
              </w:rPr>
            </w:pPr>
            <w:r w:rsidRPr="007E0B31">
              <w:rPr>
                <w:rFonts w:cs="Arial"/>
              </w:rPr>
              <w:t>Synchronous Generating Unit Performance Chart</w:t>
            </w:r>
          </w:p>
        </w:tc>
        <w:tc>
          <w:tcPr>
            <w:tcW w:w="6634" w:type="dxa"/>
          </w:tcPr>
          <w:p w14:paraId="1F374F30" w14:textId="4EB5627D" w:rsidR="00E115E7" w:rsidRPr="007E0B31" w:rsidRDefault="00E115E7" w:rsidP="00E115E7">
            <w:pPr>
              <w:pStyle w:val="TableArial11"/>
              <w:rPr>
                <w:rFonts w:cs="Arial"/>
              </w:rPr>
            </w:pPr>
            <w:r w:rsidRPr="007E0B31">
              <w:rPr>
                <w:rFonts w:cs="Arial"/>
              </w:rPr>
              <w:t xml:space="preserve">A diagram showing the </w:t>
            </w:r>
            <w:proofErr w:type="gramStart"/>
            <w:r w:rsidRPr="004C03CD">
              <w:rPr>
                <w:rFonts w:cs="Arial"/>
                <w:b/>
                <w:bCs/>
              </w:rPr>
              <w:t>Active</w:t>
            </w:r>
            <w:r>
              <w:rPr>
                <w:rFonts w:cs="Arial"/>
                <w:b/>
                <w:bCs/>
              </w:rPr>
              <w:t xml:space="preserve"> </w:t>
            </w:r>
            <w:r w:rsidRPr="007E0B31">
              <w:rPr>
                <w:rFonts w:cs="Arial"/>
                <w:b/>
              </w:rPr>
              <w:t xml:space="preserve"> Power</w:t>
            </w:r>
            <w:proofErr w:type="gramEnd"/>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E115E7" w:rsidRPr="007E0B31" w14:paraId="4145DF38" w14:textId="77777777" w:rsidTr="0DEE1E6E">
        <w:trPr>
          <w:cantSplit/>
        </w:trPr>
        <w:tc>
          <w:tcPr>
            <w:tcW w:w="2884" w:type="dxa"/>
          </w:tcPr>
          <w:p w14:paraId="32A93813" w14:textId="77777777" w:rsidR="00E115E7" w:rsidRPr="007E0B31" w:rsidRDefault="00E115E7" w:rsidP="00E115E7">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E115E7" w:rsidRPr="007E0B31" w:rsidRDefault="00E115E7" w:rsidP="00E115E7">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E115E7" w:rsidRPr="007E0B31" w14:paraId="4A56AE2F" w14:textId="77777777" w:rsidTr="0DEE1E6E">
        <w:trPr>
          <w:cantSplit/>
        </w:trPr>
        <w:tc>
          <w:tcPr>
            <w:tcW w:w="2884" w:type="dxa"/>
          </w:tcPr>
          <w:p w14:paraId="30913130" w14:textId="77777777" w:rsidR="00E115E7" w:rsidRPr="007E0B31" w:rsidRDefault="00E115E7" w:rsidP="00E115E7">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E115E7" w:rsidRPr="007E0B31" w:rsidRDefault="00E115E7" w:rsidP="00E115E7">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E115E7" w:rsidRPr="007E0B31" w14:paraId="580C9961" w14:textId="77777777" w:rsidTr="0DEE1E6E">
        <w:trPr>
          <w:cantSplit/>
        </w:trPr>
        <w:tc>
          <w:tcPr>
            <w:tcW w:w="2884" w:type="dxa"/>
          </w:tcPr>
          <w:p w14:paraId="7A652147" w14:textId="77777777" w:rsidR="00E115E7" w:rsidRPr="007E0B31" w:rsidRDefault="00E115E7" w:rsidP="00E115E7">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E115E7" w:rsidRPr="007E0B31" w:rsidRDefault="00E115E7" w:rsidP="00E115E7">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E115E7" w:rsidRPr="007E0B31" w14:paraId="2F063EF7" w14:textId="77777777" w:rsidTr="0DEE1E6E">
        <w:trPr>
          <w:cantSplit/>
        </w:trPr>
        <w:tc>
          <w:tcPr>
            <w:tcW w:w="2884" w:type="dxa"/>
          </w:tcPr>
          <w:p w14:paraId="76651346" w14:textId="77777777" w:rsidR="00E115E7" w:rsidRPr="007E0B31" w:rsidRDefault="00E115E7" w:rsidP="00E115E7">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E115E7" w:rsidRPr="007E0B31" w:rsidRDefault="00E115E7" w:rsidP="00E115E7">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E115E7" w:rsidRPr="007E0B31" w14:paraId="7CE97EC2" w14:textId="77777777" w:rsidTr="0DEE1E6E">
        <w:trPr>
          <w:cantSplit/>
        </w:trPr>
        <w:tc>
          <w:tcPr>
            <w:tcW w:w="2884" w:type="dxa"/>
          </w:tcPr>
          <w:p w14:paraId="1DAA4D78" w14:textId="77777777" w:rsidR="00E115E7" w:rsidRPr="007E0B31" w:rsidRDefault="00E115E7" w:rsidP="00E115E7">
            <w:pPr>
              <w:pStyle w:val="Arial11Bold"/>
              <w:rPr>
                <w:rFonts w:cs="Arial"/>
              </w:rPr>
            </w:pPr>
            <w:r w:rsidRPr="007E0B31">
              <w:rPr>
                <w:rFonts w:cs="Arial"/>
              </w:rPr>
              <w:t>Synchronous Speed</w:t>
            </w:r>
          </w:p>
        </w:tc>
        <w:tc>
          <w:tcPr>
            <w:tcW w:w="6634" w:type="dxa"/>
          </w:tcPr>
          <w:p w14:paraId="296AAFDD" w14:textId="77777777" w:rsidR="00E115E7" w:rsidRPr="007E0B31" w:rsidRDefault="00E115E7" w:rsidP="00E115E7">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E115E7" w:rsidRPr="007E0B31" w14:paraId="46A121A4" w14:textId="77777777" w:rsidTr="0DEE1E6E">
        <w:trPr>
          <w:cantSplit/>
        </w:trPr>
        <w:tc>
          <w:tcPr>
            <w:tcW w:w="2884" w:type="dxa"/>
          </w:tcPr>
          <w:p w14:paraId="24B0D1A3" w14:textId="77777777" w:rsidR="00E115E7" w:rsidRPr="007E0B31" w:rsidRDefault="00E115E7" w:rsidP="00E115E7">
            <w:pPr>
              <w:pStyle w:val="Arial11Bold"/>
              <w:rPr>
                <w:rFonts w:cs="Arial"/>
              </w:rPr>
            </w:pPr>
            <w:r w:rsidRPr="007E0B31">
              <w:rPr>
                <w:rFonts w:cs="Arial"/>
              </w:rPr>
              <w:t>System</w:t>
            </w:r>
          </w:p>
        </w:tc>
        <w:tc>
          <w:tcPr>
            <w:tcW w:w="6634" w:type="dxa"/>
          </w:tcPr>
          <w:p w14:paraId="2E67291E" w14:textId="77777777" w:rsidR="00E115E7" w:rsidRPr="007E0B31" w:rsidRDefault="00E115E7" w:rsidP="00E115E7">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E115E7" w:rsidRPr="007E0B31" w14:paraId="198C9C42" w14:textId="77777777" w:rsidTr="0DEE1E6E">
        <w:trPr>
          <w:cantSplit/>
        </w:trPr>
        <w:tc>
          <w:tcPr>
            <w:tcW w:w="2884" w:type="dxa"/>
          </w:tcPr>
          <w:p w14:paraId="2E945DD5" w14:textId="77777777" w:rsidR="00E115E7" w:rsidRPr="007E0B31" w:rsidRDefault="00E115E7" w:rsidP="00E115E7">
            <w:pPr>
              <w:pStyle w:val="Arial11Bold"/>
              <w:rPr>
                <w:rFonts w:cs="Arial"/>
              </w:rPr>
            </w:pPr>
            <w:r w:rsidRPr="007E0B31">
              <w:rPr>
                <w:rFonts w:cs="Arial"/>
              </w:rPr>
              <w:t>System Ancillary Services</w:t>
            </w:r>
          </w:p>
        </w:tc>
        <w:tc>
          <w:tcPr>
            <w:tcW w:w="6634" w:type="dxa"/>
          </w:tcPr>
          <w:p w14:paraId="0CE07246" w14:textId="77777777" w:rsidR="00E115E7" w:rsidRPr="007E0B31" w:rsidRDefault="00E115E7" w:rsidP="00E115E7">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E115E7" w:rsidRPr="007E0B31" w14:paraId="778725C7" w14:textId="77777777" w:rsidTr="0DEE1E6E">
        <w:trPr>
          <w:cantSplit/>
        </w:trPr>
        <w:tc>
          <w:tcPr>
            <w:tcW w:w="2884" w:type="dxa"/>
          </w:tcPr>
          <w:p w14:paraId="425345A0" w14:textId="77777777" w:rsidR="00E115E7" w:rsidRPr="007E0B31" w:rsidRDefault="00E115E7" w:rsidP="00E115E7">
            <w:pPr>
              <w:pStyle w:val="Arial11Bold"/>
              <w:rPr>
                <w:rFonts w:cs="Arial"/>
              </w:rPr>
            </w:pPr>
            <w:r w:rsidRPr="007E0B31">
              <w:rPr>
                <w:rFonts w:cs="Arial"/>
              </w:rPr>
              <w:t>System Constraint</w:t>
            </w:r>
          </w:p>
        </w:tc>
        <w:tc>
          <w:tcPr>
            <w:tcW w:w="6634" w:type="dxa"/>
          </w:tcPr>
          <w:p w14:paraId="0FA2E711" w14:textId="77777777" w:rsidR="00E115E7" w:rsidRPr="007E0B31" w:rsidRDefault="00E115E7" w:rsidP="00E115E7">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E115E7" w:rsidRPr="007E0B31" w14:paraId="6A6B0B8D" w14:textId="77777777" w:rsidTr="0DEE1E6E">
        <w:trPr>
          <w:cantSplit/>
        </w:trPr>
        <w:tc>
          <w:tcPr>
            <w:tcW w:w="2884" w:type="dxa"/>
          </w:tcPr>
          <w:p w14:paraId="16C142C0" w14:textId="77777777" w:rsidR="00E115E7" w:rsidRPr="007E0B31" w:rsidRDefault="00E115E7" w:rsidP="00E115E7">
            <w:pPr>
              <w:pStyle w:val="Arial11Bold"/>
              <w:rPr>
                <w:rFonts w:cs="Arial"/>
              </w:rPr>
            </w:pPr>
            <w:r w:rsidRPr="007E0B31">
              <w:rPr>
                <w:rFonts w:cs="Arial"/>
              </w:rPr>
              <w:t>System Constrained Capacity</w:t>
            </w:r>
          </w:p>
        </w:tc>
        <w:tc>
          <w:tcPr>
            <w:tcW w:w="6634" w:type="dxa"/>
          </w:tcPr>
          <w:p w14:paraId="0F2A722E" w14:textId="77777777" w:rsidR="00E115E7" w:rsidRPr="007E0B31" w:rsidRDefault="00E115E7" w:rsidP="00E115E7">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E115E7" w:rsidRPr="007E0B31" w14:paraId="2DCCEFE3" w14:textId="77777777" w:rsidTr="0DEE1E6E">
        <w:trPr>
          <w:cantSplit/>
        </w:trPr>
        <w:tc>
          <w:tcPr>
            <w:tcW w:w="2884" w:type="dxa"/>
          </w:tcPr>
          <w:p w14:paraId="27A70CF2" w14:textId="77777777" w:rsidR="00E115E7" w:rsidRPr="007E0B31" w:rsidRDefault="00E115E7" w:rsidP="00E115E7">
            <w:pPr>
              <w:pStyle w:val="Arial11Bold"/>
              <w:rPr>
                <w:rFonts w:cs="Arial"/>
              </w:rPr>
            </w:pPr>
            <w:r w:rsidRPr="007E0B31">
              <w:rPr>
                <w:rFonts w:cs="Arial"/>
              </w:rPr>
              <w:t>System Constraint Group</w:t>
            </w:r>
          </w:p>
        </w:tc>
        <w:tc>
          <w:tcPr>
            <w:tcW w:w="6634" w:type="dxa"/>
          </w:tcPr>
          <w:p w14:paraId="4EA868E5" w14:textId="77777777" w:rsidR="00E115E7" w:rsidRPr="007E0B31" w:rsidRDefault="00E115E7" w:rsidP="00E115E7">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E115E7" w:rsidRPr="007E0B31" w14:paraId="6A7E13AA" w14:textId="77777777" w:rsidTr="0DEE1E6E">
        <w:trPr>
          <w:cantSplit/>
        </w:trPr>
        <w:tc>
          <w:tcPr>
            <w:tcW w:w="2884" w:type="dxa"/>
          </w:tcPr>
          <w:p w14:paraId="58BAEEED" w14:textId="182D3352" w:rsidR="00E115E7" w:rsidRPr="007E0B31" w:rsidRDefault="00E115E7" w:rsidP="00E115E7">
            <w:pPr>
              <w:pStyle w:val="Arial11Bold"/>
              <w:rPr>
                <w:rFonts w:cs="Arial"/>
              </w:rPr>
            </w:pPr>
            <w:r w:rsidRPr="00636020">
              <w:rPr>
                <w:bCs/>
              </w:rPr>
              <w:lastRenderedPageBreak/>
              <w:t>System Defence Plan</w:t>
            </w:r>
          </w:p>
        </w:tc>
        <w:tc>
          <w:tcPr>
            <w:tcW w:w="6634" w:type="dxa"/>
          </w:tcPr>
          <w:p w14:paraId="166CE446" w14:textId="74BDBFD6" w:rsidR="00E115E7" w:rsidRPr="007E0B31" w:rsidRDefault="00E115E7" w:rsidP="00E115E7">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xml:space="preserve">, outlining how the requirements of the “defence plan”,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E115E7" w:rsidRPr="007E0B31" w14:paraId="4B0C4096" w14:textId="77777777" w:rsidTr="0DEE1E6E">
        <w:trPr>
          <w:cantSplit/>
        </w:trPr>
        <w:tc>
          <w:tcPr>
            <w:tcW w:w="2884" w:type="dxa"/>
          </w:tcPr>
          <w:p w14:paraId="2A1B9103" w14:textId="77777777" w:rsidR="00E115E7" w:rsidRPr="007E0B31" w:rsidRDefault="00E115E7" w:rsidP="00E115E7">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E115E7" w:rsidRPr="007E0B31" w:rsidRDefault="00E115E7" w:rsidP="00E115E7">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E115E7" w:rsidRPr="007E0B31" w:rsidRDefault="00E115E7" w:rsidP="00E115E7">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E115E7" w:rsidRPr="007E0B31" w:rsidRDefault="00E115E7" w:rsidP="00E115E7">
            <w:pPr>
              <w:pStyle w:val="TableArial11"/>
              <w:rPr>
                <w:rFonts w:cs="Arial"/>
              </w:rPr>
            </w:pPr>
            <w:r w:rsidRPr="007E0B31">
              <w:rPr>
                <w:rFonts w:cs="Arial"/>
              </w:rPr>
              <w:t>Where:</w:t>
            </w:r>
          </w:p>
          <w:p w14:paraId="1D419929" w14:textId="77777777" w:rsidR="00E115E7" w:rsidRPr="007E0B31" w:rsidRDefault="00E115E7" w:rsidP="00E115E7">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E115E7" w:rsidRPr="007E0B31" w:rsidRDefault="00E115E7" w:rsidP="00E115E7">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E115E7" w:rsidRPr="007E0B31" w14:paraId="4B14F526" w14:textId="77777777" w:rsidTr="0DEE1E6E">
        <w:trPr>
          <w:cantSplit/>
          <w:trHeight w:val="552"/>
        </w:trPr>
        <w:tc>
          <w:tcPr>
            <w:tcW w:w="2884" w:type="dxa"/>
          </w:tcPr>
          <w:p w14:paraId="3549E3D2" w14:textId="77777777" w:rsidR="00E115E7" w:rsidRPr="001231D8" w:rsidRDefault="00E115E7" w:rsidP="00E115E7">
            <w:pPr>
              <w:rPr>
                <w:b/>
                <w:bCs/>
              </w:rPr>
            </w:pPr>
            <w:r w:rsidRPr="001231D8">
              <w:rPr>
                <w:b/>
                <w:bCs/>
              </w:rPr>
              <w:t>System Incidents Report</w:t>
            </w:r>
          </w:p>
        </w:tc>
        <w:tc>
          <w:tcPr>
            <w:tcW w:w="6634" w:type="dxa"/>
          </w:tcPr>
          <w:p w14:paraId="6EB5AF5A" w14:textId="77777777" w:rsidR="00E115E7" w:rsidRPr="001231D8" w:rsidRDefault="00E115E7" w:rsidP="00E115E7">
            <w:r w:rsidRPr="001231D8">
              <w:t xml:space="preserve">A report submitted to the GCRP </w:t>
            </w:r>
            <w:proofErr w:type="gramStart"/>
            <w:r w:rsidRPr="001231D8">
              <w:t>on a monthly basis</w:t>
            </w:r>
            <w:proofErr w:type="gramEnd"/>
            <w:r w:rsidRPr="001231D8">
              <w:t xml:space="preserve">, containing, but not limited to, a list of </w:t>
            </w:r>
            <w:r w:rsidRPr="001231D8">
              <w:rPr>
                <w:b/>
                <w:bCs/>
              </w:rPr>
              <w:t>Significant Events</w:t>
            </w:r>
            <w:r w:rsidRPr="001231D8">
              <w:t>, as detailed in OC3.4.1.</w:t>
            </w:r>
          </w:p>
        </w:tc>
      </w:tr>
      <w:tr w:rsidR="00E115E7" w:rsidRPr="007E0B31" w14:paraId="64E976F1" w14:textId="77777777" w:rsidTr="0DEE1E6E">
        <w:trPr>
          <w:cantSplit/>
        </w:trPr>
        <w:tc>
          <w:tcPr>
            <w:tcW w:w="2884" w:type="dxa"/>
          </w:tcPr>
          <w:p w14:paraId="3016A7F7" w14:textId="77777777" w:rsidR="00E115E7" w:rsidRPr="007E0B31" w:rsidRDefault="00E115E7" w:rsidP="00E115E7">
            <w:pPr>
              <w:pStyle w:val="Arial11Bold"/>
              <w:rPr>
                <w:rFonts w:cs="Arial"/>
              </w:rPr>
            </w:pPr>
            <w:r w:rsidRPr="007E0B31">
              <w:rPr>
                <w:rFonts w:cs="Arial"/>
              </w:rPr>
              <w:t>System Margin</w:t>
            </w:r>
          </w:p>
        </w:tc>
        <w:tc>
          <w:tcPr>
            <w:tcW w:w="6634" w:type="dxa"/>
          </w:tcPr>
          <w:p w14:paraId="703670AA" w14:textId="77777777" w:rsidR="00E115E7" w:rsidRPr="007E0B31" w:rsidRDefault="00E115E7" w:rsidP="00E115E7">
            <w:pPr>
              <w:pStyle w:val="TableArial11"/>
              <w:rPr>
                <w:rFonts w:cs="Arial"/>
              </w:rPr>
            </w:pPr>
            <w:r w:rsidRPr="007E0B31">
              <w:rPr>
                <w:rFonts w:cs="Arial"/>
              </w:rPr>
              <w:t xml:space="preserve">The margin in any period between </w:t>
            </w:r>
          </w:p>
          <w:p w14:paraId="738D23F7" w14:textId="77777777" w:rsidR="00E115E7" w:rsidRPr="007E0B31" w:rsidRDefault="00E115E7" w:rsidP="00E115E7">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E115E7" w:rsidRPr="007E0B31" w:rsidRDefault="00E115E7" w:rsidP="00E115E7">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E115E7" w:rsidRPr="007E0B31" w:rsidRDefault="00E115E7" w:rsidP="00E115E7">
            <w:pPr>
              <w:pStyle w:val="TableArial11"/>
              <w:rPr>
                <w:rFonts w:cs="Arial"/>
                <w:b/>
              </w:rPr>
            </w:pPr>
            <w:r w:rsidRPr="007E0B31">
              <w:rPr>
                <w:rFonts w:cs="Arial"/>
              </w:rPr>
              <w:t>for that period.</w:t>
            </w:r>
          </w:p>
        </w:tc>
      </w:tr>
      <w:tr w:rsidR="00E115E7" w:rsidRPr="007E0B31" w14:paraId="3099E31F" w14:textId="77777777" w:rsidTr="0DEE1E6E">
        <w:trPr>
          <w:cantSplit/>
        </w:trPr>
        <w:tc>
          <w:tcPr>
            <w:tcW w:w="2884" w:type="dxa"/>
          </w:tcPr>
          <w:p w14:paraId="6B84F741" w14:textId="77777777" w:rsidR="00E115E7" w:rsidRPr="007E0B31" w:rsidRDefault="00E115E7" w:rsidP="00E115E7">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E115E7" w:rsidRPr="007E0B31" w:rsidRDefault="00E115E7" w:rsidP="00E115E7">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E115E7" w:rsidRPr="007E0B31" w14:paraId="3D29B4B3" w14:textId="77777777" w:rsidTr="0DEE1E6E">
        <w:trPr>
          <w:cantSplit/>
        </w:trPr>
        <w:tc>
          <w:tcPr>
            <w:tcW w:w="2884" w:type="dxa"/>
          </w:tcPr>
          <w:p w14:paraId="1AAAE1F3" w14:textId="77777777" w:rsidR="00E115E7" w:rsidRPr="007E0B31" w:rsidRDefault="00E115E7" w:rsidP="00E115E7">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55A235B6" w:rsidR="00E115E7" w:rsidRPr="007E0B31" w:rsidRDefault="00E115E7" w:rsidP="00E115E7">
            <w:pPr>
              <w:pStyle w:val="TableArial11"/>
              <w:rPr>
                <w:rFonts w:cs="Arial"/>
              </w:rPr>
            </w:pPr>
            <w:r w:rsidRPr="329F1AB0">
              <w:rPr>
                <w:rFonts w:cs="Arial"/>
              </w:rPr>
              <w:t xml:space="preserve">Has the meaning set out in </w:t>
            </w:r>
            <w:r w:rsidRPr="00003E68">
              <w:rPr>
                <w:rFonts w:cs="Arial"/>
              </w:rPr>
              <w:t>the</w:t>
            </w:r>
            <w:r w:rsidRPr="329F1AB0">
              <w:rPr>
                <w:rFonts w:cs="Arial"/>
                <w:b/>
                <w:bCs/>
              </w:rPr>
              <w:t xml:space="preserve"> ESO</w:t>
            </w:r>
            <w:r w:rsidRPr="329F1AB0">
              <w:rPr>
                <w:rFonts w:cs="Arial"/>
              </w:rPr>
              <w:t xml:space="preserve"> </w:t>
            </w:r>
            <w:r w:rsidRPr="329F1AB0">
              <w:rPr>
                <w:rFonts w:cs="Arial"/>
                <w:b/>
                <w:bCs/>
              </w:rPr>
              <w:t>Licence.</w:t>
            </w:r>
          </w:p>
        </w:tc>
      </w:tr>
      <w:tr w:rsidR="00E115E7" w:rsidRPr="007E0B31" w14:paraId="2E61AADE" w14:textId="77777777" w:rsidTr="0DEE1E6E">
        <w:trPr>
          <w:cantSplit/>
        </w:trPr>
        <w:tc>
          <w:tcPr>
            <w:tcW w:w="2884" w:type="dxa"/>
          </w:tcPr>
          <w:p w14:paraId="7FAE100E" w14:textId="5C92C90A" w:rsidR="00E115E7" w:rsidRPr="00636020" w:rsidRDefault="00E115E7" w:rsidP="00E115E7">
            <w:pPr>
              <w:pStyle w:val="Arial11Bold"/>
              <w:rPr>
                <w:bCs/>
              </w:rPr>
            </w:pPr>
            <w:r>
              <w:rPr>
                <w:rFonts w:cs="Arial"/>
              </w:rPr>
              <w:t>System Restoration</w:t>
            </w:r>
          </w:p>
        </w:tc>
        <w:tc>
          <w:tcPr>
            <w:tcW w:w="6634" w:type="dxa"/>
          </w:tcPr>
          <w:p w14:paraId="53AAEE62" w14:textId="15529814" w:rsidR="00E115E7" w:rsidRPr="00E00BC7" w:rsidRDefault="00E115E7" w:rsidP="00E115E7">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E115E7" w:rsidRPr="007E0B31" w14:paraId="2CF3A043" w14:textId="77777777" w:rsidTr="0DEE1E6E">
        <w:trPr>
          <w:cantSplit/>
        </w:trPr>
        <w:tc>
          <w:tcPr>
            <w:tcW w:w="2884" w:type="dxa"/>
          </w:tcPr>
          <w:p w14:paraId="0120BCB8" w14:textId="3A83B8E2" w:rsidR="00E115E7" w:rsidRDefault="00E115E7" w:rsidP="00E115E7">
            <w:pPr>
              <w:pStyle w:val="Arial11Bold"/>
              <w:rPr>
                <w:rFonts w:cs="Arial"/>
              </w:rPr>
            </w:pPr>
            <w:r>
              <w:rPr>
                <w:rFonts w:cs="Arial"/>
              </w:rPr>
              <w:t>System Restoration Region</w:t>
            </w:r>
          </w:p>
        </w:tc>
        <w:tc>
          <w:tcPr>
            <w:tcW w:w="6634" w:type="dxa"/>
          </w:tcPr>
          <w:p w14:paraId="5FF483DB" w14:textId="1B238D87" w:rsidR="00E115E7" w:rsidRPr="007E0B31" w:rsidRDefault="00E115E7" w:rsidP="00E115E7">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E115E7" w:rsidRPr="007E0B31" w14:paraId="3847C81E" w14:textId="77777777" w:rsidTr="0DEE1E6E">
        <w:trPr>
          <w:cantSplit/>
        </w:trPr>
        <w:tc>
          <w:tcPr>
            <w:tcW w:w="2884" w:type="dxa"/>
          </w:tcPr>
          <w:p w14:paraId="7FC4DAB5" w14:textId="7005E6F4" w:rsidR="00E115E7" w:rsidRPr="007E0B31" w:rsidRDefault="00E115E7" w:rsidP="00E115E7">
            <w:pPr>
              <w:pStyle w:val="Arial11Bold"/>
              <w:rPr>
                <w:rFonts w:cs="Arial"/>
              </w:rPr>
            </w:pPr>
            <w:r w:rsidRPr="00636020">
              <w:rPr>
                <w:bCs/>
              </w:rPr>
              <w:t>System Restoration Plan</w:t>
            </w:r>
          </w:p>
        </w:tc>
        <w:tc>
          <w:tcPr>
            <w:tcW w:w="6634" w:type="dxa"/>
          </w:tcPr>
          <w:p w14:paraId="3E074751" w14:textId="4AF36860" w:rsidR="00E115E7" w:rsidRPr="007E0B31" w:rsidRDefault="00E115E7" w:rsidP="00E115E7">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xml:space="preserve">, outlining how the requirements of the “restoration plan”, as defined in </w:t>
            </w:r>
            <w:r w:rsidRPr="38E6A229">
              <w:rPr>
                <w:b/>
                <w:bCs/>
              </w:rPr>
              <w:t xml:space="preserve">Assimilated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E115E7" w:rsidRPr="007E0B31" w14:paraId="6694953E" w14:textId="77777777" w:rsidTr="0DEE1E6E">
        <w:trPr>
          <w:cantSplit/>
        </w:trPr>
        <w:tc>
          <w:tcPr>
            <w:tcW w:w="2884" w:type="dxa"/>
          </w:tcPr>
          <w:p w14:paraId="04061391" w14:textId="77777777" w:rsidR="00E115E7" w:rsidRPr="007E0B31" w:rsidRDefault="00E115E7" w:rsidP="00E115E7">
            <w:pPr>
              <w:pStyle w:val="Arial11Bold"/>
              <w:rPr>
                <w:rFonts w:cs="Arial"/>
              </w:rPr>
            </w:pPr>
            <w:r w:rsidRPr="007E0B31">
              <w:rPr>
                <w:rFonts w:cs="Arial"/>
              </w:rPr>
              <w:t>System Telephony</w:t>
            </w:r>
          </w:p>
        </w:tc>
        <w:tc>
          <w:tcPr>
            <w:tcW w:w="6634" w:type="dxa"/>
          </w:tcPr>
          <w:p w14:paraId="782961A9" w14:textId="0DAB7FEF" w:rsidR="00E115E7" w:rsidRPr="007E0B31" w:rsidRDefault="00E115E7" w:rsidP="00E115E7">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E115E7" w:rsidRPr="007E0B31" w14:paraId="7CE86D0C" w14:textId="77777777" w:rsidTr="0DEE1E6E">
        <w:trPr>
          <w:cantSplit/>
        </w:trPr>
        <w:tc>
          <w:tcPr>
            <w:tcW w:w="2884" w:type="dxa"/>
          </w:tcPr>
          <w:p w14:paraId="6D2E474F" w14:textId="77777777" w:rsidR="00E115E7" w:rsidRPr="007E0B31" w:rsidRDefault="00E115E7" w:rsidP="00E115E7">
            <w:pPr>
              <w:pStyle w:val="Arial11Bold"/>
              <w:rPr>
                <w:rFonts w:cs="Arial"/>
              </w:rPr>
            </w:pPr>
            <w:r w:rsidRPr="007E0B31">
              <w:rPr>
                <w:rFonts w:cs="Arial"/>
              </w:rPr>
              <w:t>System Tests</w:t>
            </w:r>
          </w:p>
        </w:tc>
        <w:tc>
          <w:tcPr>
            <w:tcW w:w="6634" w:type="dxa"/>
          </w:tcPr>
          <w:p w14:paraId="23728F19" w14:textId="77777777" w:rsidR="00E115E7" w:rsidRPr="007E0B31" w:rsidRDefault="00E115E7" w:rsidP="00E115E7">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E115E7" w:rsidRPr="007E0B31" w14:paraId="08C1037D" w14:textId="77777777" w:rsidTr="0DEE1E6E">
        <w:trPr>
          <w:cantSplit/>
        </w:trPr>
        <w:tc>
          <w:tcPr>
            <w:tcW w:w="2884" w:type="dxa"/>
          </w:tcPr>
          <w:p w14:paraId="7BAC63AF" w14:textId="77777777" w:rsidR="00E115E7" w:rsidRPr="007E0B31" w:rsidRDefault="00E115E7" w:rsidP="00E115E7">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E115E7" w:rsidRPr="007E0B31" w:rsidRDefault="00E115E7" w:rsidP="00E115E7">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E115E7" w:rsidRPr="007E0B31" w14:paraId="0CFD31AD" w14:textId="77777777" w:rsidTr="0DEE1E6E">
        <w:trPr>
          <w:cantSplit/>
        </w:trPr>
        <w:tc>
          <w:tcPr>
            <w:tcW w:w="2884" w:type="dxa"/>
          </w:tcPr>
          <w:p w14:paraId="6FAF95FE" w14:textId="77777777" w:rsidR="00E115E7" w:rsidRPr="007E0B31" w:rsidRDefault="00E115E7" w:rsidP="00E115E7">
            <w:pPr>
              <w:pStyle w:val="Arial11Bold"/>
              <w:rPr>
                <w:rFonts w:cs="Arial"/>
              </w:rPr>
            </w:pPr>
            <w:r w:rsidRPr="007E0B31">
              <w:rPr>
                <w:rFonts w:cs="Arial"/>
              </w:rPr>
              <w:lastRenderedPageBreak/>
              <w:t xml:space="preserve">System to Generator Operational </w:t>
            </w:r>
            <w:proofErr w:type="spellStart"/>
            <w:r w:rsidRPr="007E0B31">
              <w:rPr>
                <w:rFonts w:cs="Arial"/>
              </w:rPr>
              <w:t>Intertripping</w:t>
            </w:r>
            <w:proofErr w:type="spellEnd"/>
          </w:p>
        </w:tc>
        <w:tc>
          <w:tcPr>
            <w:tcW w:w="6634" w:type="dxa"/>
          </w:tcPr>
          <w:p w14:paraId="3E1A2B55" w14:textId="61971953" w:rsidR="00E115E7" w:rsidRPr="007E0B31" w:rsidRDefault="00E115E7" w:rsidP="00E115E7">
            <w:pPr>
              <w:pStyle w:val="TableArial11"/>
              <w:rPr>
                <w:rFonts w:cs="Arial"/>
              </w:rPr>
            </w:pPr>
            <w:bookmarkStart w:id="96"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96"/>
            <w:r w:rsidRPr="007E0B31">
              <w:rPr>
                <w:rFonts w:cs="Arial"/>
              </w:rPr>
              <w:t>.</w:t>
            </w:r>
          </w:p>
        </w:tc>
      </w:tr>
      <w:tr w:rsidR="00E115E7" w:rsidRPr="007E0B31" w14:paraId="1DA61D3F" w14:textId="77777777" w:rsidTr="0DEE1E6E">
        <w:trPr>
          <w:cantSplit/>
        </w:trPr>
        <w:tc>
          <w:tcPr>
            <w:tcW w:w="2884" w:type="dxa"/>
          </w:tcPr>
          <w:p w14:paraId="68676C7F" w14:textId="77777777" w:rsidR="00E115E7" w:rsidRPr="007E0B31" w:rsidRDefault="00E115E7" w:rsidP="00E115E7">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634" w:type="dxa"/>
          </w:tcPr>
          <w:p w14:paraId="62BA3C3F" w14:textId="7BBA8F9D" w:rsidR="00E115E7" w:rsidRPr="007E0B31" w:rsidRDefault="00E115E7" w:rsidP="00E115E7">
            <w:pPr>
              <w:pStyle w:val="TableArial11"/>
              <w:rPr>
                <w:rFonts w:cs="Arial"/>
              </w:rPr>
            </w:pPr>
            <w:bookmarkStart w:id="97"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97"/>
          </w:p>
        </w:tc>
      </w:tr>
      <w:tr w:rsidR="00E115E7" w:rsidRPr="007E0B31" w14:paraId="5E31ADD9" w14:textId="77777777" w:rsidTr="0DEE1E6E">
        <w:trPr>
          <w:cantSplit/>
        </w:trPr>
        <w:tc>
          <w:tcPr>
            <w:tcW w:w="2884" w:type="dxa"/>
          </w:tcPr>
          <w:p w14:paraId="0CFAE3A8" w14:textId="77777777" w:rsidR="00E115E7" w:rsidRPr="007E0B31" w:rsidRDefault="00E115E7" w:rsidP="00E115E7">
            <w:pPr>
              <w:pStyle w:val="Arial11Bold"/>
              <w:rPr>
                <w:rFonts w:cs="Arial"/>
              </w:rPr>
            </w:pPr>
            <w:r w:rsidRPr="0068623B">
              <w:rPr>
                <w:rFonts w:cs="Arial"/>
              </w:rPr>
              <w:t>Targe</w:t>
            </w:r>
            <w:r w:rsidRPr="00360F5B">
              <w:rPr>
                <w:rFonts w:cs="Arial"/>
              </w:rPr>
              <w:t>t Frequency</w:t>
            </w:r>
          </w:p>
        </w:tc>
        <w:tc>
          <w:tcPr>
            <w:tcW w:w="6634" w:type="dxa"/>
          </w:tcPr>
          <w:p w14:paraId="0FFC5410" w14:textId="4149A4DC" w:rsidR="00E115E7" w:rsidRPr="007E0B31" w:rsidRDefault="00E115E7" w:rsidP="00E115E7">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E115E7" w:rsidRPr="007E0B31" w14:paraId="33638CB5" w14:textId="77777777" w:rsidTr="0DEE1E6E">
        <w:trPr>
          <w:cantSplit/>
        </w:trPr>
        <w:tc>
          <w:tcPr>
            <w:tcW w:w="2884" w:type="dxa"/>
          </w:tcPr>
          <w:p w14:paraId="32E734FA" w14:textId="77777777" w:rsidR="00E115E7" w:rsidRPr="007E0B31" w:rsidRDefault="00E115E7" w:rsidP="00E115E7">
            <w:pPr>
              <w:pStyle w:val="Arial11Bold"/>
              <w:rPr>
                <w:rFonts w:cs="Arial"/>
              </w:rPr>
            </w:pPr>
            <w:r w:rsidRPr="007E0B31">
              <w:rPr>
                <w:rFonts w:cs="Arial"/>
              </w:rPr>
              <w:t>Technical Specification</w:t>
            </w:r>
          </w:p>
        </w:tc>
        <w:tc>
          <w:tcPr>
            <w:tcW w:w="6634" w:type="dxa"/>
          </w:tcPr>
          <w:p w14:paraId="6AE817CF" w14:textId="77777777" w:rsidR="00E115E7" w:rsidRPr="007E0B31" w:rsidRDefault="00E115E7" w:rsidP="00E115E7">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E115E7" w:rsidRPr="007E0B31" w:rsidRDefault="00E115E7" w:rsidP="00E115E7">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E115E7" w:rsidRPr="007E0B31" w:rsidRDefault="00E115E7" w:rsidP="00E115E7">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E115E7" w:rsidRPr="007E0B31" w14:paraId="4A337598" w14:textId="77777777" w:rsidTr="0DEE1E6E">
        <w:trPr>
          <w:cantSplit/>
        </w:trPr>
        <w:tc>
          <w:tcPr>
            <w:tcW w:w="2884" w:type="dxa"/>
          </w:tcPr>
          <w:p w14:paraId="39FDCA0F" w14:textId="51FF5C89" w:rsidR="00E115E7" w:rsidRPr="007E0B31" w:rsidRDefault="00E115E7" w:rsidP="00E115E7">
            <w:pPr>
              <w:pStyle w:val="Arial11Bold"/>
              <w:rPr>
                <w:rFonts w:cs="Arial"/>
              </w:rPr>
            </w:pPr>
            <w:r>
              <w:rPr>
                <w:rFonts w:cs="Arial"/>
              </w:rPr>
              <w:t>TERRE</w:t>
            </w:r>
          </w:p>
        </w:tc>
        <w:tc>
          <w:tcPr>
            <w:tcW w:w="6634" w:type="dxa"/>
          </w:tcPr>
          <w:p w14:paraId="583D7EB9" w14:textId="2F95AC51" w:rsidR="00E115E7" w:rsidRPr="007E0B31" w:rsidRDefault="00E115E7" w:rsidP="00E115E7">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E115E7" w:rsidRPr="007E0B31" w14:paraId="5926AD32" w14:textId="77777777" w:rsidTr="0DEE1E6E">
        <w:trPr>
          <w:cantSplit/>
        </w:trPr>
        <w:tc>
          <w:tcPr>
            <w:tcW w:w="2884" w:type="dxa"/>
          </w:tcPr>
          <w:p w14:paraId="567E2BEF" w14:textId="695F4B81" w:rsidR="00E115E7" w:rsidRDefault="00E115E7" w:rsidP="00E115E7">
            <w:pPr>
              <w:pStyle w:val="Arial11Bold"/>
              <w:rPr>
                <w:rFonts w:cs="Arial"/>
              </w:rPr>
            </w:pPr>
            <w:r w:rsidRPr="0081264E">
              <w:rPr>
                <w:rFonts w:cs="Arial"/>
              </w:rPr>
              <w:t>TERRE Activation Period</w:t>
            </w:r>
          </w:p>
        </w:tc>
        <w:tc>
          <w:tcPr>
            <w:tcW w:w="6634" w:type="dxa"/>
          </w:tcPr>
          <w:p w14:paraId="41684B89" w14:textId="1905B62B" w:rsidR="00E115E7" w:rsidRPr="0081264E" w:rsidRDefault="00E115E7" w:rsidP="00E115E7">
            <w:pPr>
              <w:pStyle w:val="TableArial11"/>
              <w:rPr>
                <w:rFonts w:cs="Arial"/>
              </w:rPr>
            </w:pPr>
            <w:proofErr w:type="gramStart"/>
            <w:r w:rsidRPr="0081264E">
              <w:rPr>
                <w:rFonts w:cs="Arial"/>
              </w:rPr>
              <w:t>A period of time</w:t>
            </w:r>
            <w:proofErr w:type="gramEnd"/>
            <w:r w:rsidRPr="0081264E">
              <w:rPr>
                <w:rFonts w:cs="Arial"/>
              </w:rPr>
              <w:t xml:space="preserv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E115E7" w:rsidRPr="007E0B31" w14:paraId="49B52FEC" w14:textId="77777777" w:rsidTr="0DEE1E6E">
        <w:trPr>
          <w:cantSplit/>
        </w:trPr>
        <w:tc>
          <w:tcPr>
            <w:tcW w:w="2884" w:type="dxa"/>
          </w:tcPr>
          <w:p w14:paraId="1FED211F" w14:textId="533B6423" w:rsidR="00E115E7" w:rsidRPr="0081264E" w:rsidRDefault="00E115E7" w:rsidP="00E115E7">
            <w:pPr>
              <w:pStyle w:val="Arial11Bold"/>
              <w:rPr>
                <w:rFonts w:cs="Arial"/>
              </w:rPr>
            </w:pPr>
            <w:r w:rsidRPr="0081264E">
              <w:rPr>
                <w:rFonts w:cs="Arial"/>
              </w:rPr>
              <w:t>TERRE Auction Period</w:t>
            </w:r>
          </w:p>
        </w:tc>
        <w:tc>
          <w:tcPr>
            <w:tcW w:w="6634" w:type="dxa"/>
          </w:tcPr>
          <w:p w14:paraId="671C74AE" w14:textId="7274A881" w:rsidR="00E115E7" w:rsidRPr="0081264E" w:rsidRDefault="00E115E7" w:rsidP="00E115E7">
            <w:pPr>
              <w:pStyle w:val="TableArial11"/>
              <w:rPr>
                <w:rFonts w:cs="Arial"/>
              </w:rPr>
            </w:pPr>
            <w:proofErr w:type="gramStart"/>
            <w:r w:rsidRPr="0081264E">
              <w:rPr>
                <w:rFonts w:cs="Arial"/>
              </w:rPr>
              <w:t>A period of time</w:t>
            </w:r>
            <w:proofErr w:type="gramEnd"/>
            <w:r w:rsidRPr="0081264E">
              <w:rPr>
                <w:rFonts w:cs="Arial"/>
              </w:rPr>
              <w:t xml:space="preserv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E115E7" w:rsidRPr="007E0B31" w14:paraId="65701A2F" w14:textId="77777777" w:rsidTr="0DEE1E6E">
        <w:trPr>
          <w:cantSplit/>
        </w:trPr>
        <w:tc>
          <w:tcPr>
            <w:tcW w:w="2884" w:type="dxa"/>
          </w:tcPr>
          <w:p w14:paraId="7DA4E9BF" w14:textId="53EC5DBC" w:rsidR="00E115E7" w:rsidRPr="0081264E" w:rsidRDefault="00E115E7" w:rsidP="00E115E7">
            <w:pPr>
              <w:pStyle w:val="Arial11Bold"/>
              <w:rPr>
                <w:rFonts w:cs="Arial"/>
              </w:rPr>
            </w:pPr>
            <w:r w:rsidRPr="0081264E">
              <w:rPr>
                <w:rFonts w:cs="Arial"/>
              </w:rPr>
              <w:t>TERRE Bid</w:t>
            </w:r>
          </w:p>
        </w:tc>
        <w:tc>
          <w:tcPr>
            <w:tcW w:w="6634" w:type="dxa"/>
          </w:tcPr>
          <w:p w14:paraId="3AA84BC8" w14:textId="59D282F8" w:rsidR="00E115E7" w:rsidRPr="0081264E" w:rsidRDefault="00E115E7" w:rsidP="00E115E7">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E115E7" w:rsidRPr="007E0B31" w14:paraId="55062C4A" w14:textId="77777777" w:rsidTr="0DEE1E6E">
        <w:trPr>
          <w:cantSplit/>
        </w:trPr>
        <w:tc>
          <w:tcPr>
            <w:tcW w:w="2884" w:type="dxa"/>
          </w:tcPr>
          <w:p w14:paraId="0E3BA98F" w14:textId="3DE6A8A3" w:rsidR="00E115E7" w:rsidRPr="0081264E" w:rsidRDefault="00E115E7" w:rsidP="00E115E7">
            <w:pPr>
              <w:pStyle w:val="Arial11Bold"/>
              <w:rPr>
                <w:rFonts w:cs="Arial"/>
              </w:rPr>
            </w:pPr>
            <w:r>
              <w:rPr>
                <w:rFonts w:cs="Arial"/>
              </w:rPr>
              <w:t>TERRE Central Platform</w:t>
            </w:r>
          </w:p>
        </w:tc>
        <w:tc>
          <w:tcPr>
            <w:tcW w:w="6634" w:type="dxa"/>
          </w:tcPr>
          <w:p w14:paraId="21E47917" w14:textId="46FA1734" w:rsidR="00E115E7" w:rsidRPr="0081264E" w:rsidRDefault="00E115E7" w:rsidP="00E115E7">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E115E7" w:rsidRPr="0079139F" w14:paraId="275B43EB" w14:textId="77777777" w:rsidTr="0DEE1E6E">
        <w:trPr>
          <w:cantSplit/>
        </w:trPr>
        <w:tc>
          <w:tcPr>
            <w:tcW w:w="2884" w:type="dxa"/>
          </w:tcPr>
          <w:p w14:paraId="2CEC27FA" w14:textId="6D73E446" w:rsidR="00E115E7" w:rsidRPr="0079139F" w:rsidRDefault="00E115E7" w:rsidP="00E115E7">
            <w:pPr>
              <w:pStyle w:val="Arial11Bold"/>
              <w:rPr>
                <w:rFonts w:cs="Arial"/>
              </w:rPr>
            </w:pPr>
            <w:r w:rsidRPr="0079139F">
              <w:rPr>
                <w:rFonts w:cs="Arial"/>
              </w:rPr>
              <w:t>TERRE Data Validation and Consistency Rules</w:t>
            </w:r>
          </w:p>
        </w:tc>
        <w:tc>
          <w:tcPr>
            <w:tcW w:w="6634" w:type="dxa"/>
          </w:tcPr>
          <w:p w14:paraId="7AC65FEF" w14:textId="12093011" w:rsidR="00E115E7" w:rsidRDefault="00E115E7" w:rsidP="00E115E7">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E115E7" w:rsidRPr="007E0B31" w14:paraId="377F57A2" w14:textId="77777777" w:rsidTr="0DEE1E6E">
        <w:trPr>
          <w:cantSplit/>
        </w:trPr>
        <w:tc>
          <w:tcPr>
            <w:tcW w:w="2884" w:type="dxa"/>
          </w:tcPr>
          <w:p w14:paraId="150333DE" w14:textId="33A1157A" w:rsidR="00E115E7" w:rsidRDefault="00E115E7" w:rsidP="00E115E7">
            <w:pPr>
              <w:pStyle w:val="Arial11Bold"/>
              <w:jc w:val="both"/>
              <w:rPr>
                <w:rFonts w:cs="Arial"/>
              </w:rPr>
            </w:pPr>
            <w:r w:rsidRPr="0081264E">
              <w:rPr>
                <w:rFonts w:cs="Arial"/>
              </w:rPr>
              <w:t>TERRE Gate Closure</w:t>
            </w:r>
          </w:p>
        </w:tc>
        <w:tc>
          <w:tcPr>
            <w:tcW w:w="6634" w:type="dxa"/>
          </w:tcPr>
          <w:p w14:paraId="36E98425" w14:textId="7BF742E0" w:rsidR="00E115E7" w:rsidRPr="0081264E" w:rsidRDefault="00E115E7" w:rsidP="00E115E7">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E115E7" w:rsidRPr="007E0B31" w14:paraId="162A65B2" w14:textId="77777777" w:rsidTr="0DEE1E6E">
        <w:trPr>
          <w:cantSplit/>
        </w:trPr>
        <w:tc>
          <w:tcPr>
            <w:tcW w:w="2884" w:type="dxa"/>
          </w:tcPr>
          <w:p w14:paraId="1E8AEB6A" w14:textId="77777777" w:rsidR="00E115E7" w:rsidRDefault="00E115E7" w:rsidP="00E115E7">
            <w:pPr>
              <w:pStyle w:val="Arial11Bold"/>
              <w:jc w:val="both"/>
              <w:rPr>
                <w:rFonts w:cs="Arial"/>
              </w:rPr>
            </w:pPr>
            <w:r>
              <w:rPr>
                <w:rFonts w:cs="Arial"/>
              </w:rPr>
              <w:lastRenderedPageBreak/>
              <w:t>TERRE Instruction</w:t>
            </w:r>
          </w:p>
          <w:p w14:paraId="6C90D26B" w14:textId="1F6FC951" w:rsidR="00E115E7" w:rsidRPr="0081264E" w:rsidRDefault="00E115E7" w:rsidP="00E115E7">
            <w:pPr>
              <w:pStyle w:val="Arial11Bold"/>
              <w:jc w:val="both"/>
              <w:rPr>
                <w:rFonts w:cs="Arial"/>
              </w:rPr>
            </w:pPr>
            <w:r w:rsidRPr="0081264E">
              <w:rPr>
                <w:rFonts w:cs="Arial"/>
              </w:rPr>
              <w:t>Guide</w:t>
            </w:r>
          </w:p>
        </w:tc>
        <w:tc>
          <w:tcPr>
            <w:tcW w:w="6634" w:type="dxa"/>
          </w:tcPr>
          <w:p w14:paraId="0AE534E2" w14:textId="203C4D64" w:rsidR="00E115E7" w:rsidRDefault="00E115E7" w:rsidP="00E115E7">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E115E7" w:rsidRPr="007E0B31" w14:paraId="3B8258A7" w14:textId="77777777" w:rsidTr="0DEE1E6E">
        <w:trPr>
          <w:cantSplit/>
        </w:trPr>
        <w:tc>
          <w:tcPr>
            <w:tcW w:w="2884" w:type="dxa"/>
          </w:tcPr>
          <w:p w14:paraId="0D19D080" w14:textId="77777777" w:rsidR="00E115E7" w:rsidRPr="007E0B31" w:rsidRDefault="00E115E7" w:rsidP="00E115E7">
            <w:pPr>
              <w:pStyle w:val="Arial11Bold"/>
              <w:rPr>
                <w:rFonts w:cs="Arial"/>
              </w:rPr>
            </w:pPr>
            <w:r w:rsidRPr="007E0B31">
              <w:rPr>
                <w:rFonts w:cs="Arial"/>
              </w:rPr>
              <w:t>Test Co-ordinator</w:t>
            </w:r>
          </w:p>
        </w:tc>
        <w:tc>
          <w:tcPr>
            <w:tcW w:w="6634" w:type="dxa"/>
          </w:tcPr>
          <w:p w14:paraId="326082B0" w14:textId="77777777" w:rsidR="00E115E7" w:rsidRPr="007E0B31" w:rsidRDefault="00E115E7" w:rsidP="00E115E7">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E115E7" w:rsidRPr="007E0B31" w14:paraId="01488D17" w14:textId="77777777" w:rsidTr="0DEE1E6E">
        <w:trPr>
          <w:cantSplit/>
        </w:trPr>
        <w:tc>
          <w:tcPr>
            <w:tcW w:w="2884" w:type="dxa"/>
          </w:tcPr>
          <w:p w14:paraId="128FD9C9" w14:textId="77777777" w:rsidR="00E115E7" w:rsidRPr="007E0B31" w:rsidRDefault="00E115E7" w:rsidP="00E115E7">
            <w:pPr>
              <w:pStyle w:val="Arial11Bold"/>
              <w:rPr>
                <w:rFonts w:cs="Arial"/>
              </w:rPr>
            </w:pPr>
            <w:r w:rsidRPr="007E0B31">
              <w:rPr>
                <w:rFonts w:cs="Arial"/>
              </w:rPr>
              <w:t>Test Panel</w:t>
            </w:r>
          </w:p>
        </w:tc>
        <w:tc>
          <w:tcPr>
            <w:tcW w:w="6634" w:type="dxa"/>
          </w:tcPr>
          <w:p w14:paraId="33A2A2B3" w14:textId="77777777" w:rsidR="00E115E7" w:rsidRPr="007E0B31" w:rsidRDefault="00E115E7" w:rsidP="00E115E7">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E115E7" w:rsidRPr="007E0B31" w14:paraId="2164A4E4" w14:textId="77777777" w:rsidTr="0DEE1E6E">
        <w:trPr>
          <w:cantSplit/>
        </w:trPr>
        <w:tc>
          <w:tcPr>
            <w:tcW w:w="2884" w:type="dxa"/>
          </w:tcPr>
          <w:p w14:paraId="1F60112F" w14:textId="41D5FEBC" w:rsidR="00E115E7" w:rsidRPr="00875FA6" w:rsidRDefault="00E115E7" w:rsidP="00E115E7">
            <w:pPr>
              <w:pStyle w:val="Arial11Bold"/>
            </w:pPr>
            <w:r w:rsidRPr="00875FA6">
              <w:t>Test Plan</w:t>
            </w:r>
          </w:p>
        </w:tc>
        <w:tc>
          <w:tcPr>
            <w:tcW w:w="6634" w:type="dxa"/>
          </w:tcPr>
          <w:p w14:paraId="438005A0" w14:textId="76F7FBDF" w:rsidR="00E115E7" w:rsidRPr="00875FA6" w:rsidRDefault="00E115E7" w:rsidP="00E115E7">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outlining how the requirements of the “</w:t>
            </w:r>
            <w:r w:rsidRPr="38E6A229">
              <w:rPr>
                <w:b/>
                <w:bCs/>
              </w:rPr>
              <w:t>Test Plan</w:t>
            </w:r>
            <w:r>
              <w:t xml:space="preserve">”,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E115E7" w:rsidRPr="007E0B31" w14:paraId="28AD5A3B" w14:textId="77777777" w:rsidTr="0DEE1E6E">
        <w:trPr>
          <w:cantSplit/>
        </w:trPr>
        <w:tc>
          <w:tcPr>
            <w:tcW w:w="2884" w:type="dxa"/>
          </w:tcPr>
          <w:p w14:paraId="57595996" w14:textId="77777777" w:rsidR="00E115E7" w:rsidRPr="007E0B31" w:rsidRDefault="00E115E7" w:rsidP="00E115E7">
            <w:pPr>
              <w:pStyle w:val="Arial11Bold"/>
              <w:rPr>
                <w:rFonts w:cs="Arial"/>
              </w:rPr>
            </w:pPr>
            <w:r w:rsidRPr="007E0B31">
              <w:rPr>
                <w:rFonts w:cs="Arial"/>
              </w:rPr>
              <w:t>Test Programme</w:t>
            </w:r>
          </w:p>
        </w:tc>
        <w:tc>
          <w:tcPr>
            <w:tcW w:w="6634" w:type="dxa"/>
          </w:tcPr>
          <w:p w14:paraId="19CEAC1B" w14:textId="77C128C1" w:rsidR="00E115E7" w:rsidRPr="007E0B31" w:rsidRDefault="00E115E7" w:rsidP="00E115E7">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E115E7" w:rsidRPr="007E0B31" w14:paraId="1328CFC6" w14:textId="77777777" w:rsidTr="0DEE1E6E">
        <w:trPr>
          <w:cantSplit/>
        </w:trPr>
        <w:tc>
          <w:tcPr>
            <w:tcW w:w="2884" w:type="dxa"/>
          </w:tcPr>
          <w:p w14:paraId="1D6B5BC8" w14:textId="77777777" w:rsidR="00E115E7" w:rsidRPr="007E0B31" w:rsidRDefault="00E115E7" w:rsidP="00E115E7">
            <w:pPr>
              <w:pStyle w:val="Arial11Bold"/>
              <w:rPr>
                <w:rFonts w:cs="Arial"/>
              </w:rPr>
            </w:pPr>
            <w:r w:rsidRPr="007E0B31">
              <w:rPr>
                <w:rFonts w:cs="Arial"/>
              </w:rPr>
              <w:t>Test Proposer</w:t>
            </w:r>
          </w:p>
        </w:tc>
        <w:tc>
          <w:tcPr>
            <w:tcW w:w="6634" w:type="dxa"/>
          </w:tcPr>
          <w:p w14:paraId="3AACD309" w14:textId="77777777" w:rsidR="00E115E7" w:rsidRPr="007E0B31" w:rsidRDefault="00E115E7" w:rsidP="00E115E7">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E115E7" w:rsidRPr="007E0B31" w14:paraId="316C92C8" w14:textId="77777777" w:rsidTr="0DEE1E6E">
        <w:trPr>
          <w:cantSplit/>
        </w:trPr>
        <w:tc>
          <w:tcPr>
            <w:tcW w:w="2884" w:type="dxa"/>
          </w:tcPr>
          <w:p w14:paraId="06874C34" w14:textId="30838C72" w:rsidR="00E115E7" w:rsidRPr="004C03CD" w:rsidRDefault="00E115E7" w:rsidP="00E115E7">
            <w:pPr>
              <w:pStyle w:val="Arial11Bold"/>
              <w:rPr>
                <w:rFonts w:cs="Arial"/>
              </w:rPr>
            </w:pPr>
            <w:r w:rsidRPr="002510FF">
              <w:rPr>
                <w:rFonts w:cs="Arial"/>
              </w:rPr>
              <w:t>Test Signal</w:t>
            </w:r>
          </w:p>
        </w:tc>
        <w:tc>
          <w:tcPr>
            <w:tcW w:w="6634" w:type="dxa"/>
          </w:tcPr>
          <w:p w14:paraId="0F830BE9" w14:textId="5C14D1D7" w:rsidR="00E115E7" w:rsidRPr="004C03CD" w:rsidRDefault="00E115E7" w:rsidP="00E115E7">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E115E7" w:rsidRPr="007E0B31" w14:paraId="1191920B" w14:textId="77777777" w:rsidTr="0DEE1E6E">
        <w:trPr>
          <w:cantSplit/>
        </w:trPr>
        <w:tc>
          <w:tcPr>
            <w:tcW w:w="2884" w:type="dxa"/>
          </w:tcPr>
          <w:p w14:paraId="1A32535D" w14:textId="3657B7C0" w:rsidR="00E115E7" w:rsidRPr="007E0B31" w:rsidRDefault="00E115E7" w:rsidP="00E115E7">
            <w:pPr>
              <w:pStyle w:val="Arial11Bold"/>
              <w:rPr>
                <w:rFonts w:cs="Arial"/>
              </w:rPr>
            </w:pPr>
            <w:r>
              <w:rPr>
                <w:rFonts w:cs="Arial"/>
              </w:rPr>
              <w:t>The Company</w:t>
            </w:r>
          </w:p>
        </w:tc>
        <w:tc>
          <w:tcPr>
            <w:tcW w:w="6634" w:type="dxa"/>
          </w:tcPr>
          <w:p w14:paraId="17B4E3BD" w14:textId="70ADDF76" w:rsidR="00E115E7" w:rsidRPr="007E0B31" w:rsidRDefault="00E115E7" w:rsidP="00E115E7">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proofErr w:type="gramStart"/>
            <w:r w:rsidRPr="38E6A229">
              <w:rPr>
                <w:rFonts w:cs="Arial"/>
              </w:rPr>
              <w:t>. .</w:t>
            </w:r>
            <w:proofErr w:type="gramEnd"/>
            <w:r w:rsidRPr="38E6A229">
              <w:rPr>
                <w:rFonts w:cs="Arial"/>
              </w:rPr>
              <w:t xml:space="preserve"> </w:t>
            </w:r>
          </w:p>
        </w:tc>
      </w:tr>
      <w:tr w:rsidR="00E115E7" w:rsidRPr="007E0B31" w14:paraId="100BAB28" w14:textId="77777777" w:rsidTr="0DEE1E6E">
        <w:trPr>
          <w:cantSplit/>
        </w:trPr>
        <w:tc>
          <w:tcPr>
            <w:tcW w:w="2884" w:type="dxa"/>
          </w:tcPr>
          <w:p w14:paraId="4F575092" w14:textId="1BAAF1FB" w:rsidR="00E115E7" w:rsidRPr="007E0B31" w:rsidRDefault="00E115E7" w:rsidP="00E115E7">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E115E7" w:rsidRPr="007E0B31" w:rsidRDefault="00E115E7" w:rsidP="00E115E7">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E115E7" w:rsidRPr="007E0B31" w14:paraId="07C21332" w14:textId="77777777" w:rsidTr="0DEE1E6E">
        <w:trPr>
          <w:cantSplit/>
        </w:trPr>
        <w:tc>
          <w:tcPr>
            <w:tcW w:w="2884" w:type="dxa"/>
          </w:tcPr>
          <w:p w14:paraId="46DE90D6" w14:textId="315D2376" w:rsidR="00E115E7" w:rsidRPr="007E0B31" w:rsidRDefault="00E115E7" w:rsidP="00E115E7">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E115E7" w:rsidRPr="007E0B31" w:rsidRDefault="00E115E7" w:rsidP="00E115E7">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E115E7" w:rsidRPr="007E0B31" w14:paraId="7E0C0F2F" w14:textId="77777777" w:rsidTr="0DEE1E6E">
        <w:trPr>
          <w:cantSplit/>
        </w:trPr>
        <w:tc>
          <w:tcPr>
            <w:tcW w:w="2884" w:type="dxa"/>
          </w:tcPr>
          <w:p w14:paraId="1E0D9CB3" w14:textId="157BEEAF" w:rsidR="00E115E7" w:rsidRPr="00A438EF" w:rsidRDefault="00E115E7" w:rsidP="00E115E7">
            <w:pPr>
              <w:pStyle w:val="Arial11Bold"/>
              <w:rPr>
                <w:rFonts w:cs="Arial"/>
              </w:rPr>
            </w:pPr>
            <w:r w:rsidRPr="00CB1D00">
              <w:rPr>
                <w:rFonts w:cs="Arial"/>
              </w:rPr>
              <w:lastRenderedPageBreak/>
              <w:t>Top Up</w:t>
            </w:r>
            <w:r w:rsidRPr="00F87A50">
              <w:rPr>
                <w:rFonts w:cs="Arial"/>
              </w:rPr>
              <w:t xml:space="preserve"> </w:t>
            </w:r>
            <w:r w:rsidRPr="00665E9C">
              <w:rPr>
                <w:rFonts w:cs="Arial"/>
              </w:rPr>
              <w:t>Restoration Capability</w:t>
            </w:r>
          </w:p>
        </w:tc>
        <w:tc>
          <w:tcPr>
            <w:tcW w:w="6634" w:type="dxa"/>
          </w:tcPr>
          <w:p w14:paraId="0B413FB2" w14:textId="524E3026" w:rsidR="00E115E7" w:rsidRPr="00CE4CCF" w:rsidRDefault="00E115E7" w:rsidP="00E115E7">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E115E7" w:rsidRPr="007E0B31" w14:paraId="051B9233" w14:textId="77777777" w:rsidTr="0DEE1E6E">
        <w:trPr>
          <w:cantSplit/>
        </w:trPr>
        <w:tc>
          <w:tcPr>
            <w:tcW w:w="2884" w:type="dxa"/>
          </w:tcPr>
          <w:p w14:paraId="2A8B99B3" w14:textId="592766FF" w:rsidR="00E115E7" w:rsidRPr="007E0B31" w:rsidRDefault="00E115E7" w:rsidP="00E115E7">
            <w:pPr>
              <w:pStyle w:val="Arial11Bold"/>
              <w:rPr>
                <w:rFonts w:cs="Arial"/>
              </w:rPr>
            </w:pPr>
            <w:r w:rsidRPr="0001102F">
              <w:rPr>
                <w:rFonts w:cs="Arial"/>
              </w:rPr>
              <w:t>Top Up Restoration Contract</w:t>
            </w:r>
          </w:p>
        </w:tc>
        <w:tc>
          <w:tcPr>
            <w:tcW w:w="6634" w:type="dxa"/>
          </w:tcPr>
          <w:p w14:paraId="48943893" w14:textId="224A59E7" w:rsidR="00E115E7" w:rsidRPr="007E0B31" w:rsidRDefault="00E115E7" w:rsidP="00E115E7">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E115E7" w:rsidRPr="007E0B31" w14:paraId="767E36DB" w14:textId="77777777" w:rsidTr="0DEE1E6E">
        <w:trPr>
          <w:cantSplit/>
        </w:trPr>
        <w:tc>
          <w:tcPr>
            <w:tcW w:w="2884" w:type="dxa"/>
          </w:tcPr>
          <w:p w14:paraId="130A2E6E" w14:textId="3CD6AF48" w:rsidR="00E115E7" w:rsidRPr="007E0B31" w:rsidRDefault="00E115E7" w:rsidP="00E115E7">
            <w:pPr>
              <w:pStyle w:val="Arial11Bold"/>
              <w:rPr>
                <w:rFonts w:cs="Arial"/>
              </w:rPr>
            </w:pPr>
            <w:r>
              <w:rPr>
                <w:rFonts w:cs="Arial"/>
              </w:rPr>
              <w:t>Top Up Restoration Contractor</w:t>
            </w:r>
          </w:p>
        </w:tc>
        <w:tc>
          <w:tcPr>
            <w:tcW w:w="6634" w:type="dxa"/>
          </w:tcPr>
          <w:p w14:paraId="08A3E597" w14:textId="5B2259FC" w:rsidR="00E115E7" w:rsidRPr="007E0B31" w:rsidRDefault="00E115E7" w:rsidP="00E115E7">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E115E7" w:rsidRPr="007E0B31" w14:paraId="7BDEB1D1" w14:textId="77777777" w:rsidTr="0DEE1E6E">
        <w:trPr>
          <w:cantSplit/>
        </w:trPr>
        <w:tc>
          <w:tcPr>
            <w:tcW w:w="2884" w:type="dxa"/>
          </w:tcPr>
          <w:p w14:paraId="6AAC9811" w14:textId="3492013A" w:rsidR="00E115E7" w:rsidRPr="007E0B31" w:rsidRDefault="00E115E7" w:rsidP="00E115E7">
            <w:pPr>
              <w:pStyle w:val="Arial11Bold"/>
              <w:rPr>
                <w:rFonts w:cs="Arial"/>
              </w:rPr>
            </w:pPr>
            <w:r>
              <w:rPr>
                <w:rFonts w:cs="Arial"/>
              </w:rPr>
              <w:t>Top Up Restoration Plant</w:t>
            </w:r>
          </w:p>
        </w:tc>
        <w:tc>
          <w:tcPr>
            <w:tcW w:w="6634" w:type="dxa"/>
          </w:tcPr>
          <w:p w14:paraId="7A52B53D" w14:textId="73F2688D" w:rsidR="00E115E7" w:rsidRPr="007E0B31" w:rsidRDefault="00E115E7" w:rsidP="00E115E7">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E115E7" w:rsidRPr="007E0B31" w14:paraId="616F93ED" w14:textId="77777777" w:rsidTr="0DEE1E6E">
        <w:trPr>
          <w:cantSplit/>
        </w:trPr>
        <w:tc>
          <w:tcPr>
            <w:tcW w:w="2884" w:type="dxa"/>
          </w:tcPr>
          <w:p w14:paraId="24BE8F65" w14:textId="7F0CB3AF" w:rsidR="00E115E7" w:rsidRPr="007E0B31" w:rsidRDefault="00E115E7" w:rsidP="00E115E7">
            <w:pPr>
              <w:pStyle w:val="Arial11Bold"/>
              <w:rPr>
                <w:rFonts w:cs="Arial"/>
              </w:rPr>
            </w:pPr>
            <w:r>
              <w:rPr>
                <w:rFonts w:cs="Arial"/>
              </w:rPr>
              <w:t>Top Up Restoration Plant Test</w:t>
            </w:r>
          </w:p>
        </w:tc>
        <w:tc>
          <w:tcPr>
            <w:tcW w:w="6634" w:type="dxa"/>
          </w:tcPr>
          <w:p w14:paraId="3D8FD0F6" w14:textId="218B9E06" w:rsidR="00E115E7" w:rsidRPr="007E0B31" w:rsidRDefault="00E115E7" w:rsidP="00E115E7">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w:t>
            </w:r>
            <w:proofErr w:type="gramStart"/>
            <w:r w:rsidRPr="003301CE">
              <w:rPr>
                <w:bCs/>
              </w:rPr>
              <w:t>is capable of meeting</w:t>
            </w:r>
            <w:proofErr w:type="gramEnd"/>
            <w:r w:rsidRPr="003301CE">
              <w:rPr>
                <w:bCs/>
              </w:rPr>
              <w:t xml:space="preserve"> the requirements of </w:t>
            </w:r>
            <w:r>
              <w:rPr>
                <w:bCs/>
              </w:rPr>
              <w:t xml:space="preserve">a </w:t>
            </w:r>
            <w:r>
              <w:rPr>
                <w:b/>
              </w:rPr>
              <w:t>Top Up</w:t>
            </w:r>
            <w:r>
              <w:rPr>
                <w:bCs/>
              </w:rPr>
              <w:t xml:space="preserve"> </w:t>
            </w:r>
            <w:r w:rsidRPr="003301CE">
              <w:rPr>
                <w:b/>
                <w:bCs/>
              </w:rPr>
              <w:t>Restoration Contract</w:t>
            </w:r>
            <w:r w:rsidRPr="003301CE">
              <w:rPr>
                <w:bCs/>
              </w:rPr>
              <w:t>.</w:t>
            </w:r>
          </w:p>
        </w:tc>
      </w:tr>
      <w:tr w:rsidR="00E115E7" w:rsidRPr="007E0B31" w14:paraId="6E50222A" w14:textId="77777777" w:rsidTr="0DEE1E6E">
        <w:trPr>
          <w:cantSplit/>
        </w:trPr>
        <w:tc>
          <w:tcPr>
            <w:tcW w:w="2884" w:type="dxa"/>
          </w:tcPr>
          <w:p w14:paraId="1FB787B1" w14:textId="77777777" w:rsidR="00E115E7" w:rsidRPr="007E0B31" w:rsidRDefault="00E115E7" w:rsidP="00E115E7">
            <w:pPr>
              <w:pStyle w:val="Arial11Bold"/>
              <w:rPr>
                <w:rFonts w:cs="Arial"/>
              </w:rPr>
            </w:pPr>
            <w:r w:rsidRPr="007E0B31">
              <w:rPr>
                <w:rFonts w:cs="Arial"/>
              </w:rPr>
              <w:t>Total Shutdown</w:t>
            </w:r>
          </w:p>
        </w:tc>
        <w:tc>
          <w:tcPr>
            <w:tcW w:w="6634" w:type="dxa"/>
          </w:tcPr>
          <w:p w14:paraId="5EDD63F2" w14:textId="1C79CF52" w:rsidR="00E115E7" w:rsidRPr="007E0B31" w:rsidRDefault="00E115E7" w:rsidP="00E115E7">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E115E7" w:rsidRPr="007E0B31" w14:paraId="03665F8A" w14:textId="77777777" w:rsidTr="0DEE1E6E">
        <w:trPr>
          <w:cantSplit/>
        </w:trPr>
        <w:tc>
          <w:tcPr>
            <w:tcW w:w="2884" w:type="dxa"/>
          </w:tcPr>
          <w:p w14:paraId="133B8AA4" w14:textId="77777777" w:rsidR="00E115E7" w:rsidRPr="007E0B31" w:rsidRDefault="00E115E7" w:rsidP="00E115E7">
            <w:pPr>
              <w:pStyle w:val="Arial11Bold"/>
              <w:rPr>
                <w:rFonts w:cs="Arial"/>
              </w:rPr>
            </w:pPr>
            <w:r w:rsidRPr="007E0B31">
              <w:rPr>
                <w:rFonts w:cs="Arial"/>
              </w:rPr>
              <w:t>Total System</w:t>
            </w:r>
          </w:p>
        </w:tc>
        <w:tc>
          <w:tcPr>
            <w:tcW w:w="6634" w:type="dxa"/>
          </w:tcPr>
          <w:p w14:paraId="6E425FE9" w14:textId="77777777" w:rsidR="00E115E7" w:rsidRPr="007E0B31" w:rsidRDefault="00E115E7" w:rsidP="00E115E7">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E115E7" w:rsidRPr="007E0B31" w14:paraId="2CEA121D" w14:textId="77777777" w:rsidTr="0DEE1E6E">
        <w:trPr>
          <w:cantSplit/>
        </w:trPr>
        <w:tc>
          <w:tcPr>
            <w:tcW w:w="2884" w:type="dxa"/>
          </w:tcPr>
          <w:p w14:paraId="096BE835" w14:textId="77777777" w:rsidR="00E115E7" w:rsidRPr="007E0B31" w:rsidRDefault="00E115E7" w:rsidP="00E115E7">
            <w:pPr>
              <w:pStyle w:val="Arial11Bold"/>
              <w:rPr>
                <w:rFonts w:cs="Arial"/>
              </w:rPr>
            </w:pPr>
            <w:r w:rsidRPr="007E0B31">
              <w:rPr>
                <w:rFonts w:cs="Arial"/>
              </w:rPr>
              <w:t>Trading Point</w:t>
            </w:r>
          </w:p>
        </w:tc>
        <w:tc>
          <w:tcPr>
            <w:tcW w:w="6634" w:type="dxa"/>
          </w:tcPr>
          <w:p w14:paraId="0BB80024" w14:textId="6807865F" w:rsidR="00E115E7" w:rsidRPr="007E0B31" w:rsidRDefault="00E115E7" w:rsidP="00E115E7">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E115E7" w:rsidRPr="007E0B31" w14:paraId="6355B4EF" w14:textId="77777777" w:rsidTr="0DEE1E6E">
        <w:trPr>
          <w:cantSplit/>
        </w:trPr>
        <w:tc>
          <w:tcPr>
            <w:tcW w:w="2884" w:type="dxa"/>
          </w:tcPr>
          <w:p w14:paraId="2AC59C62" w14:textId="77777777" w:rsidR="00E115E7" w:rsidRPr="007E0B31" w:rsidRDefault="00E115E7" w:rsidP="00E115E7">
            <w:pPr>
              <w:pStyle w:val="Arial11Bold"/>
              <w:rPr>
                <w:rFonts w:cs="Arial"/>
              </w:rPr>
            </w:pPr>
            <w:r w:rsidRPr="007E0B31">
              <w:rPr>
                <w:rFonts w:cs="Arial"/>
              </w:rPr>
              <w:t>Transfer Date</w:t>
            </w:r>
          </w:p>
        </w:tc>
        <w:tc>
          <w:tcPr>
            <w:tcW w:w="6634" w:type="dxa"/>
          </w:tcPr>
          <w:p w14:paraId="7A0D17C4" w14:textId="77777777" w:rsidR="00E115E7" w:rsidRPr="007E0B31" w:rsidRDefault="00E115E7" w:rsidP="00E115E7">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E115E7" w:rsidRPr="007E0B31" w14:paraId="2FFD149D" w14:textId="77777777" w:rsidTr="0DEE1E6E">
        <w:trPr>
          <w:cantSplit/>
        </w:trPr>
        <w:tc>
          <w:tcPr>
            <w:tcW w:w="2884" w:type="dxa"/>
          </w:tcPr>
          <w:p w14:paraId="6A0B230B" w14:textId="77777777" w:rsidR="00E115E7" w:rsidRPr="007E0B31" w:rsidRDefault="00E115E7" w:rsidP="00E115E7">
            <w:pPr>
              <w:pStyle w:val="Arial11Bold"/>
              <w:rPr>
                <w:rFonts w:cs="Arial"/>
              </w:rPr>
            </w:pPr>
            <w:r w:rsidRPr="007E0B31">
              <w:rPr>
                <w:rFonts w:cs="Arial"/>
              </w:rPr>
              <w:lastRenderedPageBreak/>
              <w:t>Transmission</w:t>
            </w:r>
          </w:p>
        </w:tc>
        <w:tc>
          <w:tcPr>
            <w:tcW w:w="6634" w:type="dxa"/>
          </w:tcPr>
          <w:p w14:paraId="484C3E41" w14:textId="77777777" w:rsidR="00E115E7" w:rsidRPr="007E0B31" w:rsidRDefault="00E115E7" w:rsidP="00E115E7">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E115E7" w:rsidRPr="007E0B31" w14:paraId="369076F1" w14:textId="77777777" w:rsidTr="0DEE1E6E">
        <w:trPr>
          <w:cantSplit/>
        </w:trPr>
        <w:tc>
          <w:tcPr>
            <w:tcW w:w="2884" w:type="dxa"/>
          </w:tcPr>
          <w:p w14:paraId="1B0C8C13" w14:textId="77777777" w:rsidR="00E115E7" w:rsidRPr="007E0B31" w:rsidRDefault="00E115E7" w:rsidP="00E115E7">
            <w:pPr>
              <w:pStyle w:val="Arial11Bold"/>
              <w:rPr>
                <w:rFonts w:cs="Arial"/>
              </w:rPr>
            </w:pPr>
            <w:r w:rsidRPr="007E0B31">
              <w:rPr>
                <w:rFonts w:cs="Arial"/>
                <w:lang w:val="en-US"/>
              </w:rPr>
              <w:t>Transmission Area</w:t>
            </w:r>
          </w:p>
        </w:tc>
        <w:tc>
          <w:tcPr>
            <w:tcW w:w="6634" w:type="dxa"/>
          </w:tcPr>
          <w:p w14:paraId="4B6681DA" w14:textId="77777777" w:rsidR="00E115E7" w:rsidRPr="007E0B31" w:rsidRDefault="00E115E7" w:rsidP="00E115E7">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E115E7" w:rsidRPr="007E0B31" w14:paraId="052C965A" w14:textId="77777777" w:rsidTr="0DEE1E6E">
        <w:trPr>
          <w:cantSplit/>
        </w:trPr>
        <w:tc>
          <w:tcPr>
            <w:tcW w:w="2884" w:type="dxa"/>
          </w:tcPr>
          <w:p w14:paraId="5F2FC0DC" w14:textId="77777777" w:rsidR="00E115E7" w:rsidRPr="007E0B31" w:rsidRDefault="00E115E7" w:rsidP="00E115E7">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E115E7" w:rsidRPr="007E0B31" w:rsidRDefault="00E115E7" w:rsidP="00E115E7">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E115E7" w:rsidRPr="007E0B31" w14:paraId="0DDE5639" w14:textId="77777777" w:rsidTr="0DEE1E6E">
        <w:trPr>
          <w:cantSplit/>
        </w:trPr>
        <w:tc>
          <w:tcPr>
            <w:tcW w:w="2884" w:type="dxa"/>
          </w:tcPr>
          <w:p w14:paraId="1A90AEFF" w14:textId="77777777" w:rsidR="00E115E7" w:rsidRPr="007E0B31" w:rsidRDefault="00E115E7" w:rsidP="00E115E7">
            <w:pPr>
              <w:pStyle w:val="Arial11Bold"/>
              <w:rPr>
                <w:rFonts w:cs="Arial"/>
              </w:rPr>
            </w:pPr>
            <w:r w:rsidRPr="007E0B31">
              <w:rPr>
                <w:rFonts w:cs="Arial"/>
              </w:rPr>
              <w:t>Transmission DC Converter</w:t>
            </w:r>
          </w:p>
        </w:tc>
        <w:tc>
          <w:tcPr>
            <w:tcW w:w="6634" w:type="dxa"/>
          </w:tcPr>
          <w:p w14:paraId="3B963E3C" w14:textId="77777777" w:rsidR="00E115E7" w:rsidRPr="007E0B31" w:rsidRDefault="00E115E7" w:rsidP="00E115E7">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E115E7" w:rsidRPr="007E0B31" w14:paraId="5F8263B5" w14:textId="77777777" w:rsidTr="0DEE1E6E">
        <w:trPr>
          <w:cantSplit/>
        </w:trPr>
        <w:tc>
          <w:tcPr>
            <w:tcW w:w="2884" w:type="dxa"/>
          </w:tcPr>
          <w:p w14:paraId="259E74B1" w14:textId="77777777" w:rsidR="00E115E7" w:rsidRPr="007E0B31" w:rsidRDefault="00E115E7" w:rsidP="00E115E7">
            <w:pPr>
              <w:pStyle w:val="Arial11Bold"/>
              <w:rPr>
                <w:rFonts w:cs="Arial"/>
              </w:rPr>
            </w:pPr>
            <w:r w:rsidRPr="007E0B31">
              <w:rPr>
                <w:rFonts w:cs="Arial"/>
              </w:rPr>
              <w:t>Transmission Entry Capacity</w:t>
            </w:r>
          </w:p>
        </w:tc>
        <w:tc>
          <w:tcPr>
            <w:tcW w:w="6634" w:type="dxa"/>
          </w:tcPr>
          <w:p w14:paraId="4AEF75AE" w14:textId="77777777" w:rsidR="00E115E7" w:rsidRPr="007E0B31" w:rsidRDefault="00E115E7" w:rsidP="00E115E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115E7" w:rsidRPr="007E0B31" w14:paraId="01834965" w14:textId="77777777" w:rsidTr="0DEE1E6E">
        <w:trPr>
          <w:cantSplit/>
        </w:trPr>
        <w:tc>
          <w:tcPr>
            <w:tcW w:w="2884" w:type="dxa"/>
          </w:tcPr>
          <w:p w14:paraId="28380C3E" w14:textId="77777777" w:rsidR="00E115E7" w:rsidRPr="007E0B31" w:rsidRDefault="00E115E7" w:rsidP="00E115E7">
            <w:pPr>
              <w:pStyle w:val="Arial11Bold"/>
              <w:rPr>
                <w:rFonts w:cs="Arial"/>
              </w:rPr>
            </w:pPr>
            <w:r w:rsidRPr="007E0B31">
              <w:rPr>
                <w:rFonts w:cs="Arial"/>
              </w:rPr>
              <w:t>Transmission Interface Circuit</w:t>
            </w:r>
          </w:p>
        </w:tc>
        <w:tc>
          <w:tcPr>
            <w:tcW w:w="6634" w:type="dxa"/>
          </w:tcPr>
          <w:p w14:paraId="77136DC3" w14:textId="77777777" w:rsidR="00E115E7" w:rsidRPr="00E9642F" w:rsidRDefault="00E115E7" w:rsidP="00E115E7">
            <w:pPr>
              <w:pStyle w:val="TableArial11"/>
              <w:rPr>
                <w:rFonts w:cs="Arial"/>
              </w:rPr>
            </w:pPr>
            <w:r w:rsidRPr="00E9642F">
              <w:rPr>
                <w:rFonts w:cs="Arial"/>
              </w:rPr>
              <w:t xml:space="preserve">In </w:t>
            </w:r>
            <w:r w:rsidRPr="00E9642F">
              <w:rPr>
                <w:rFonts w:cs="Arial"/>
                <w:b/>
                <w:bCs/>
              </w:rPr>
              <w:t>NGET’s Transmission Area</w:t>
            </w:r>
            <w:r w:rsidRPr="00411C8B">
              <w:rPr>
                <w:rFonts w:cs="Arial"/>
              </w:rPr>
              <w:t xml:space="preserve"> or a</w:t>
            </w:r>
            <w:r w:rsidRPr="00411C8B">
              <w:rPr>
                <w:rFonts w:cs="Arial"/>
                <w:b/>
                <w:bCs/>
              </w:rPr>
              <w:t xml:space="preserve"> Competitively Appointed Transmission Licensee </w:t>
            </w:r>
            <w:r w:rsidRPr="00411C8B">
              <w:rPr>
                <w:rFonts w:cs="Arial"/>
              </w:rPr>
              <w:t xml:space="preserve">with </w:t>
            </w:r>
            <w:r w:rsidRPr="00411C8B">
              <w:rPr>
                <w:rFonts w:cs="Arial"/>
                <w:b/>
                <w:bCs/>
              </w:rPr>
              <w:t>Plant and Apparatus</w:t>
            </w:r>
            <w:r w:rsidRPr="00411C8B">
              <w:rPr>
                <w:rFonts w:cs="Arial"/>
              </w:rPr>
              <w:t xml:space="preserve"> located in </w:t>
            </w:r>
            <w:r w:rsidRPr="00411C8B">
              <w:rPr>
                <w:rFonts w:cs="Arial"/>
                <w:b/>
                <w:bCs/>
              </w:rPr>
              <w:t>NGET’s 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above 132kV to a </w:t>
            </w:r>
            <w:r w:rsidRPr="00E9642F">
              <w:rPr>
                <w:rFonts w:cs="Arial"/>
                <w:b/>
                <w:bCs/>
              </w:rPr>
              <w:t xml:space="preserve">System </w:t>
            </w:r>
            <w:r w:rsidRPr="00E9642F">
              <w:rPr>
                <w:rFonts w:cs="Arial"/>
              </w:rPr>
              <w:t>operating at a voltage of 132kV or below </w:t>
            </w:r>
          </w:p>
          <w:p w14:paraId="23474DE0" w14:textId="5F2B910B" w:rsidR="00E115E7" w:rsidRPr="007E0B31" w:rsidRDefault="00E115E7" w:rsidP="00E115E7">
            <w:pPr>
              <w:pStyle w:val="TableArial11"/>
              <w:rPr>
                <w:rFonts w:cs="Arial"/>
              </w:rPr>
            </w:pPr>
            <w:r w:rsidRPr="00E9642F">
              <w:rPr>
                <w:rFonts w:cs="Arial"/>
              </w:rPr>
              <w:t xml:space="preserve">In </w:t>
            </w:r>
            <w:r w:rsidRPr="00E9642F">
              <w:rPr>
                <w:rFonts w:cs="Arial"/>
                <w:b/>
                <w:bCs/>
              </w:rPr>
              <w:t xml:space="preserve">SHETL’s Transmission Area </w:t>
            </w:r>
            <w:r w:rsidRPr="00E9642F">
              <w:rPr>
                <w:rFonts w:cs="Arial"/>
              </w:rPr>
              <w:t xml:space="preserve">and </w:t>
            </w:r>
            <w:r w:rsidRPr="00E9642F">
              <w:rPr>
                <w:rFonts w:cs="Arial"/>
                <w:b/>
                <w:bCs/>
              </w:rPr>
              <w:t>SPT’s Transmission Area</w:t>
            </w:r>
            <w:r w:rsidRPr="00411C8B">
              <w:rPr>
                <w:rFonts w:cs="Arial"/>
              </w:rPr>
              <w:t>,</w:t>
            </w:r>
            <w:r w:rsidRPr="00411C8B">
              <w:rPr>
                <w:rFonts w:cs="Arial"/>
                <w:b/>
                <w:bCs/>
              </w:rPr>
              <w:t xml:space="preserve"> </w:t>
            </w:r>
            <w:r w:rsidRPr="00411C8B">
              <w:rPr>
                <w:rFonts w:cs="Arial"/>
              </w:rPr>
              <w:t xml:space="preserve">or a </w:t>
            </w:r>
            <w:r w:rsidRPr="00411C8B">
              <w:rPr>
                <w:rFonts w:cs="Arial"/>
                <w:b/>
                <w:bCs/>
              </w:rPr>
              <w:t xml:space="preserve">Competitively Appointed Transmission Licensee </w:t>
            </w:r>
            <w:r w:rsidRPr="00411C8B">
              <w:rPr>
                <w:rFonts w:cs="Arial"/>
              </w:rPr>
              <w:t xml:space="preserve">with </w:t>
            </w:r>
            <w:r w:rsidRPr="00411C8B">
              <w:rPr>
                <w:rFonts w:cs="Arial"/>
                <w:b/>
                <w:bCs/>
              </w:rPr>
              <w:t xml:space="preserve">Plant </w:t>
            </w:r>
            <w:r w:rsidRPr="00411C8B">
              <w:rPr>
                <w:rFonts w:cs="Arial"/>
              </w:rPr>
              <w:t xml:space="preserve">and </w:t>
            </w:r>
            <w:r w:rsidRPr="00411C8B">
              <w:rPr>
                <w:rFonts w:cs="Arial"/>
                <w:b/>
                <w:bCs/>
              </w:rPr>
              <w:t>Apparatus</w:t>
            </w:r>
            <w:r w:rsidRPr="00411C8B">
              <w:rPr>
                <w:rFonts w:cs="Arial"/>
              </w:rPr>
              <w:t xml:space="preserve"> located in </w:t>
            </w:r>
            <w:r w:rsidRPr="00411C8B">
              <w:rPr>
                <w:rFonts w:cs="Arial"/>
                <w:b/>
                <w:bCs/>
              </w:rPr>
              <w:t xml:space="preserve">SHETL’s Transmission Area </w:t>
            </w:r>
            <w:r w:rsidRPr="00411C8B">
              <w:rPr>
                <w:rFonts w:cs="Arial"/>
              </w:rPr>
              <w:t xml:space="preserve">and/or </w:t>
            </w:r>
            <w:r w:rsidRPr="00411C8B">
              <w:rPr>
                <w:rFonts w:cs="Arial"/>
                <w:b/>
                <w:bCs/>
              </w:rPr>
              <w:t>SPT’s</w:t>
            </w:r>
            <w:r w:rsidRPr="00411C8B">
              <w:rPr>
                <w:rFonts w:cs="Arial"/>
              </w:rPr>
              <w:t xml:space="preserve"> </w:t>
            </w:r>
            <w:r w:rsidRPr="00411C8B">
              <w:rPr>
                <w:rFonts w:cs="Arial"/>
                <w:b/>
                <w:bCs/>
              </w:rPr>
              <w:t>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of 132kV or above to a </w:t>
            </w:r>
            <w:r w:rsidRPr="00E9642F">
              <w:rPr>
                <w:rFonts w:cs="Arial"/>
                <w:b/>
                <w:bCs/>
              </w:rPr>
              <w:t xml:space="preserve">System </w:t>
            </w:r>
            <w:r w:rsidRPr="00E9642F">
              <w:rPr>
                <w:rFonts w:cs="Arial"/>
              </w:rPr>
              <w:t>operating at a voltage below 132kV. </w:t>
            </w:r>
          </w:p>
        </w:tc>
      </w:tr>
      <w:tr w:rsidR="00E115E7" w:rsidRPr="007E0B31" w14:paraId="14A60B97" w14:textId="77777777" w:rsidTr="0DEE1E6E">
        <w:trPr>
          <w:cantSplit/>
        </w:trPr>
        <w:tc>
          <w:tcPr>
            <w:tcW w:w="2884" w:type="dxa"/>
          </w:tcPr>
          <w:p w14:paraId="24A351F4" w14:textId="77777777" w:rsidR="00E115E7" w:rsidRPr="007E0B31" w:rsidRDefault="00E115E7" w:rsidP="00E115E7">
            <w:pPr>
              <w:pStyle w:val="Arial11Bold"/>
              <w:rPr>
                <w:rFonts w:cs="Arial"/>
              </w:rPr>
            </w:pPr>
            <w:r w:rsidRPr="007E0B31">
              <w:rPr>
                <w:rFonts w:cs="Arial"/>
              </w:rPr>
              <w:t>Transmission Interface Point</w:t>
            </w:r>
          </w:p>
        </w:tc>
        <w:tc>
          <w:tcPr>
            <w:tcW w:w="6634" w:type="dxa"/>
          </w:tcPr>
          <w:p w14:paraId="288BC234" w14:textId="0940EB1B" w:rsidR="00E115E7" w:rsidRPr="007E0B31" w:rsidRDefault="00E115E7" w:rsidP="00E115E7">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E115E7" w:rsidRPr="007E0B31" w14:paraId="12E4E169" w14:textId="77777777" w:rsidTr="0DEE1E6E">
        <w:trPr>
          <w:cantSplit/>
        </w:trPr>
        <w:tc>
          <w:tcPr>
            <w:tcW w:w="2884" w:type="dxa"/>
          </w:tcPr>
          <w:p w14:paraId="41174EA6" w14:textId="77777777" w:rsidR="00E115E7" w:rsidRPr="007E0B31" w:rsidRDefault="00E115E7" w:rsidP="00E115E7">
            <w:pPr>
              <w:pStyle w:val="Arial11Bold"/>
              <w:rPr>
                <w:rFonts w:cs="Arial"/>
              </w:rPr>
            </w:pPr>
            <w:r w:rsidRPr="007E0B31">
              <w:rPr>
                <w:rFonts w:cs="Arial"/>
              </w:rPr>
              <w:t>Transmission Interface Site</w:t>
            </w:r>
          </w:p>
        </w:tc>
        <w:tc>
          <w:tcPr>
            <w:tcW w:w="6634" w:type="dxa"/>
          </w:tcPr>
          <w:p w14:paraId="36310DA2" w14:textId="1A88231F" w:rsidR="00E115E7" w:rsidRPr="007E0B31" w:rsidRDefault="00E115E7" w:rsidP="00E115E7">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E115E7" w:rsidRPr="007E0B31" w14:paraId="0B4F08F2" w14:textId="77777777" w:rsidTr="0DEE1E6E">
        <w:trPr>
          <w:cantSplit/>
        </w:trPr>
        <w:tc>
          <w:tcPr>
            <w:tcW w:w="2884" w:type="dxa"/>
          </w:tcPr>
          <w:p w14:paraId="71A83FA6" w14:textId="77777777" w:rsidR="00E115E7" w:rsidRPr="007E0B31" w:rsidRDefault="00E115E7" w:rsidP="00E115E7">
            <w:pPr>
              <w:pStyle w:val="Arial11Bold"/>
              <w:rPr>
                <w:rFonts w:cs="Arial"/>
              </w:rPr>
            </w:pPr>
            <w:r w:rsidRPr="007E0B31">
              <w:rPr>
                <w:rFonts w:cs="Arial"/>
              </w:rPr>
              <w:t>Transmission Licence</w:t>
            </w:r>
          </w:p>
        </w:tc>
        <w:tc>
          <w:tcPr>
            <w:tcW w:w="6634" w:type="dxa"/>
          </w:tcPr>
          <w:p w14:paraId="5E9EC095" w14:textId="77777777" w:rsidR="00E115E7" w:rsidRPr="007E0B31" w:rsidRDefault="00E115E7" w:rsidP="00E115E7">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E115E7" w:rsidRPr="007E0B31" w14:paraId="1F5A6A84" w14:textId="77777777" w:rsidTr="0DEE1E6E">
        <w:trPr>
          <w:cantSplit/>
        </w:trPr>
        <w:tc>
          <w:tcPr>
            <w:tcW w:w="2884" w:type="dxa"/>
          </w:tcPr>
          <w:p w14:paraId="7216E635" w14:textId="77777777" w:rsidR="00E115E7" w:rsidRPr="007E0B31" w:rsidRDefault="00E115E7" w:rsidP="00E115E7">
            <w:pPr>
              <w:pStyle w:val="Arial11Bold"/>
              <w:rPr>
                <w:rFonts w:cs="Arial"/>
              </w:rPr>
            </w:pPr>
            <w:r w:rsidRPr="007E0B31">
              <w:rPr>
                <w:rFonts w:cs="Arial"/>
              </w:rPr>
              <w:t>Transmission Licensee</w:t>
            </w:r>
          </w:p>
        </w:tc>
        <w:tc>
          <w:tcPr>
            <w:tcW w:w="6634" w:type="dxa"/>
          </w:tcPr>
          <w:p w14:paraId="738A653A" w14:textId="37035491" w:rsidR="00E115E7" w:rsidRPr="007E0B31" w:rsidRDefault="00E115E7" w:rsidP="00E115E7">
            <w:pPr>
              <w:pStyle w:val="TableArial11"/>
              <w:rPr>
                <w:rFonts w:cs="Arial"/>
              </w:rPr>
            </w:pPr>
            <w:r w:rsidRPr="38E6A229">
              <w:rPr>
                <w:rFonts w:cs="Arial"/>
              </w:rPr>
              <w:t xml:space="preserve">Any </w:t>
            </w:r>
            <w:r w:rsidRPr="38E6A229">
              <w:rPr>
                <w:rFonts w:cs="Arial"/>
                <w:b/>
                <w:bCs/>
              </w:rPr>
              <w:t>Onshore Transmission Licensee</w:t>
            </w:r>
            <w:r w:rsidRPr="38E6A229">
              <w:rPr>
                <w:rFonts w:cs="Arial"/>
              </w:rPr>
              <w:t xml:space="preserve"> or </w:t>
            </w:r>
            <w:r w:rsidRPr="38E6A229">
              <w:rPr>
                <w:rFonts w:cs="Arial"/>
                <w:b/>
                <w:bCs/>
              </w:rPr>
              <w:t>Offshore Transmission Licensee</w:t>
            </w:r>
            <w:r w:rsidRPr="38E6A229">
              <w:rPr>
                <w:rFonts w:cs="Arial"/>
              </w:rPr>
              <w:t xml:space="preserve">. </w:t>
            </w:r>
          </w:p>
        </w:tc>
      </w:tr>
      <w:tr w:rsidR="00E115E7" w:rsidRPr="007E0B31" w14:paraId="6ED18EA3" w14:textId="77777777" w:rsidTr="0DEE1E6E">
        <w:trPr>
          <w:cantSplit/>
        </w:trPr>
        <w:tc>
          <w:tcPr>
            <w:tcW w:w="2884" w:type="dxa"/>
          </w:tcPr>
          <w:p w14:paraId="6AB51AF3" w14:textId="77777777" w:rsidR="00E115E7" w:rsidRPr="007E0B31" w:rsidRDefault="00E115E7" w:rsidP="00E115E7">
            <w:pPr>
              <w:pStyle w:val="Arial11Bold"/>
              <w:rPr>
                <w:rFonts w:cs="Arial"/>
              </w:rPr>
            </w:pPr>
            <w:r w:rsidRPr="007E0B31">
              <w:rPr>
                <w:rFonts w:cs="Arial"/>
              </w:rPr>
              <w:t>Transmission Site</w:t>
            </w:r>
          </w:p>
        </w:tc>
        <w:tc>
          <w:tcPr>
            <w:tcW w:w="6634" w:type="dxa"/>
          </w:tcPr>
          <w:p w14:paraId="307AB72A" w14:textId="46F51AFD" w:rsidR="00E115E7" w:rsidRPr="007E0B31" w:rsidRDefault="00E115E7" w:rsidP="00E115E7">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E115E7" w:rsidRPr="007E0B31" w14:paraId="6581C4CA" w14:textId="77777777" w:rsidTr="0DEE1E6E">
        <w:trPr>
          <w:cantSplit/>
        </w:trPr>
        <w:tc>
          <w:tcPr>
            <w:tcW w:w="2884" w:type="dxa"/>
          </w:tcPr>
          <w:p w14:paraId="7859EEE2" w14:textId="77777777" w:rsidR="00E115E7" w:rsidRPr="007E0B31" w:rsidRDefault="00E115E7" w:rsidP="00E115E7">
            <w:pPr>
              <w:pStyle w:val="Arial11Bold"/>
              <w:rPr>
                <w:rFonts w:cs="Arial"/>
              </w:rPr>
            </w:pPr>
            <w:r w:rsidRPr="007E0B31">
              <w:rPr>
                <w:rFonts w:cs="Arial"/>
              </w:rPr>
              <w:lastRenderedPageBreak/>
              <w:t>Transmission System</w:t>
            </w:r>
          </w:p>
        </w:tc>
        <w:tc>
          <w:tcPr>
            <w:tcW w:w="6634" w:type="dxa"/>
          </w:tcPr>
          <w:p w14:paraId="73BB66DD" w14:textId="77777777" w:rsidR="00E115E7" w:rsidRDefault="00E115E7" w:rsidP="00E115E7">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31410681" w14:textId="77777777" w:rsidR="00E115E7" w:rsidRPr="00D95034" w:rsidRDefault="00E115E7" w:rsidP="00E115E7">
            <w:pPr>
              <w:pStyle w:val="TableArial11"/>
              <w:rPr>
                <w:rFonts w:cs="Arial"/>
              </w:rPr>
            </w:pPr>
            <w:r w:rsidRPr="00411C8B">
              <w:rPr>
                <w:rFonts w:cs="Arial"/>
              </w:rPr>
              <w:t xml:space="preserve">Where references are made in this document to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w:t>
            </w:r>
            <w:r w:rsidRPr="00411C8B">
              <w:rPr>
                <w:rFonts w:cs="Arial"/>
              </w:rPr>
              <w:t>, such reference shall be deemed to include:</w:t>
            </w:r>
            <w:r w:rsidRPr="00D95034">
              <w:rPr>
                <w:rFonts w:cs="Arial"/>
              </w:rPr>
              <w:t> </w:t>
            </w:r>
          </w:p>
          <w:p w14:paraId="26A3434E" w14:textId="77777777" w:rsidR="00E115E7" w:rsidRPr="00D95034" w:rsidRDefault="00E115E7" w:rsidP="00E115E7">
            <w:pPr>
              <w:pStyle w:val="TableArial11"/>
              <w:rPr>
                <w:rFonts w:cs="Arial"/>
              </w:rPr>
            </w:pPr>
            <w:r w:rsidRPr="00411C8B">
              <w:rPr>
                <w:rFonts w:ascii="Cambria Math" w:hAnsi="Cambria Math" w:cs="Cambria Math"/>
              </w:rPr>
              <w:t>⦁</w:t>
            </w:r>
            <w:r w:rsidRPr="00411C8B">
              <w:rPr>
                <w:rFonts w:cs="Arial"/>
              </w:rPr>
              <w:t xml:space="preserve"> a </w:t>
            </w:r>
            <w:r w:rsidRPr="00411C8B">
              <w:rPr>
                <w:rFonts w:cs="Arial"/>
                <w:b/>
                <w:bCs/>
              </w:rPr>
              <w:t>Competitively Appointed Transmission Licensee’s</w:t>
            </w:r>
            <w:r w:rsidRPr="00411C8B">
              <w:rPr>
                <w:rFonts w:cs="Arial"/>
              </w:rPr>
              <w:t xml:space="preserve"> </w:t>
            </w:r>
            <w:r w:rsidRPr="00411C8B">
              <w:rPr>
                <w:rFonts w:cs="Arial"/>
                <w:b/>
                <w:bCs/>
              </w:rPr>
              <w:t>Transmission System</w:t>
            </w:r>
            <w:r w:rsidRPr="00411C8B">
              <w:rPr>
                <w:rFonts w:cs="Arial"/>
              </w:rPr>
              <w:t xml:space="preserve"> where that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has onshore interface point(s) with only one of </w:t>
            </w:r>
            <w:r w:rsidRPr="00411C8B">
              <w:rPr>
                <w:rFonts w:cs="Arial"/>
                <w:b/>
                <w:bCs/>
              </w:rPr>
              <w:t>NGET</w:t>
            </w:r>
            <w:r w:rsidRPr="00411C8B">
              <w:rPr>
                <w:rFonts w:cs="Arial"/>
              </w:rPr>
              <w:t>’</w:t>
            </w:r>
            <w:r w:rsidRPr="00411C8B">
              <w:rPr>
                <w:rFonts w:cs="Arial"/>
                <w:b/>
                <w:bCs/>
              </w:rPr>
              <w: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 or</w:t>
            </w:r>
            <w:r w:rsidRPr="00D95034">
              <w:rPr>
                <w:rFonts w:cs="Arial"/>
              </w:rPr>
              <w:t> </w:t>
            </w:r>
          </w:p>
          <w:p w14:paraId="2D2E550E" w14:textId="05DF2D41" w:rsidR="00E115E7" w:rsidRPr="007E0B31" w:rsidRDefault="00E115E7" w:rsidP="00E115E7">
            <w:pPr>
              <w:pStyle w:val="TableArial11"/>
              <w:rPr>
                <w:rFonts w:cs="Arial"/>
              </w:rPr>
            </w:pPr>
            <w:r w:rsidRPr="00411C8B">
              <w:rPr>
                <w:rFonts w:ascii="Cambria Math" w:hAnsi="Cambria Math" w:cs="Cambria Math"/>
              </w:rPr>
              <w:t>⦁</w:t>
            </w:r>
            <w:r w:rsidRPr="00411C8B">
              <w:rPr>
                <w:rFonts w:cs="Arial"/>
              </w:rPr>
              <w:t xml:space="preserve"> elements of a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located within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Area</w:t>
            </w:r>
            <w:r w:rsidRPr="00411C8B">
              <w:rPr>
                <w:rFonts w:cs="Arial"/>
              </w:rPr>
              <w:t xml:space="preserve"> where the </w:t>
            </w:r>
            <w:r w:rsidRPr="00411C8B">
              <w:rPr>
                <w:rFonts w:cs="Arial"/>
                <w:b/>
                <w:bCs/>
              </w:rPr>
              <w:t>Competitively Appointed Transmission Licensee’s Transmission System</w:t>
            </w:r>
            <w:r w:rsidRPr="00411C8B">
              <w:rPr>
                <w:rFonts w:cs="Arial"/>
              </w:rPr>
              <w:t xml:space="preserve"> has onshore interface point(s) with more than one of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and/or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w:t>
            </w:r>
            <w:r w:rsidRPr="00D95034">
              <w:rPr>
                <w:rFonts w:cs="Arial"/>
              </w:rPr>
              <w:t> </w:t>
            </w:r>
          </w:p>
        </w:tc>
      </w:tr>
      <w:tr w:rsidR="00E115E7" w:rsidRPr="007E0B31" w14:paraId="6D673E45" w14:textId="77777777" w:rsidTr="0DEE1E6E">
        <w:trPr>
          <w:cantSplit/>
        </w:trPr>
        <w:tc>
          <w:tcPr>
            <w:tcW w:w="2884" w:type="dxa"/>
          </w:tcPr>
          <w:p w14:paraId="3E6756E5" w14:textId="77777777" w:rsidR="00E115E7" w:rsidRPr="007E0B31" w:rsidRDefault="00E115E7" w:rsidP="00E115E7">
            <w:pPr>
              <w:pStyle w:val="Arial11Bold"/>
              <w:rPr>
                <w:rFonts w:cs="Arial"/>
              </w:rPr>
            </w:pPr>
            <w:r w:rsidRPr="007E0B31">
              <w:rPr>
                <w:rFonts w:cs="Arial"/>
              </w:rPr>
              <w:t>Turbine Time Constant</w:t>
            </w:r>
          </w:p>
        </w:tc>
        <w:tc>
          <w:tcPr>
            <w:tcW w:w="6634" w:type="dxa"/>
          </w:tcPr>
          <w:p w14:paraId="1D7D5D0B" w14:textId="77777777" w:rsidR="00E115E7" w:rsidRPr="007E0B31" w:rsidRDefault="00E115E7" w:rsidP="00E115E7">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E115E7" w:rsidRPr="007E0B31" w14:paraId="69758B0F" w14:textId="77777777" w:rsidTr="0DEE1E6E">
        <w:trPr>
          <w:cantSplit/>
        </w:trPr>
        <w:tc>
          <w:tcPr>
            <w:tcW w:w="2884" w:type="dxa"/>
          </w:tcPr>
          <w:p w14:paraId="2CCCBDA7" w14:textId="77777777" w:rsidR="00E115E7" w:rsidRPr="007E0B31" w:rsidRDefault="00E115E7" w:rsidP="00E115E7">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E115E7" w:rsidRPr="007E0B31" w:rsidRDefault="00E115E7" w:rsidP="00E115E7">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w:t>
            </w:r>
            <w:proofErr w:type="gramStart"/>
            <w:r w:rsidRPr="007E0B31">
              <w:rPr>
                <w:rFonts w:cs="Arial"/>
              </w:rPr>
              <w:t>1MW;</w:t>
            </w:r>
            <w:proofErr w:type="gramEnd"/>
          </w:p>
        </w:tc>
      </w:tr>
      <w:tr w:rsidR="00E115E7" w:rsidRPr="007E0B31" w14:paraId="617806BC" w14:textId="77777777" w:rsidTr="0DEE1E6E">
        <w:trPr>
          <w:cantSplit/>
        </w:trPr>
        <w:tc>
          <w:tcPr>
            <w:tcW w:w="2884" w:type="dxa"/>
          </w:tcPr>
          <w:p w14:paraId="5D64AA45" w14:textId="77777777" w:rsidR="00E115E7" w:rsidRPr="007E0B31" w:rsidRDefault="00E115E7" w:rsidP="00E115E7">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E115E7" w:rsidRPr="007E0B31" w:rsidRDefault="00E115E7" w:rsidP="00E115E7">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w:t>
            </w:r>
            <w:proofErr w:type="gramStart"/>
            <w:r w:rsidRPr="007E0B31">
              <w:rPr>
                <w:rFonts w:cs="Arial"/>
                <w:color w:val="auto"/>
              </w:rPr>
              <w:t>10MW;</w:t>
            </w:r>
            <w:proofErr w:type="gramEnd"/>
          </w:p>
        </w:tc>
      </w:tr>
      <w:tr w:rsidR="00E115E7" w:rsidRPr="007E0B31" w14:paraId="4DC46CF3" w14:textId="77777777" w:rsidTr="0DEE1E6E">
        <w:trPr>
          <w:cantSplit/>
        </w:trPr>
        <w:tc>
          <w:tcPr>
            <w:tcW w:w="2884" w:type="dxa"/>
          </w:tcPr>
          <w:p w14:paraId="54A735C9" w14:textId="77777777" w:rsidR="00E115E7" w:rsidRPr="007E0B31" w:rsidRDefault="00E115E7" w:rsidP="00E115E7">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E115E7" w:rsidRPr="007E0B31" w:rsidRDefault="00E115E7" w:rsidP="00E115E7">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w:t>
            </w:r>
            <w:proofErr w:type="gramStart"/>
            <w:r w:rsidRPr="007E0B31">
              <w:rPr>
                <w:rFonts w:cs="Arial"/>
                <w:color w:val="auto"/>
              </w:rPr>
              <w:t>50MW;</w:t>
            </w:r>
            <w:proofErr w:type="gramEnd"/>
          </w:p>
        </w:tc>
      </w:tr>
      <w:tr w:rsidR="00E115E7" w:rsidRPr="007E0B31" w14:paraId="04971D97" w14:textId="77777777" w:rsidTr="0DEE1E6E">
        <w:trPr>
          <w:cantSplit/>
        </w:trPr>
        <w:tc>
          <w:tcPr>
            <w:tcW w:w="2884" w:type="dxa"/>
          </w:tcPr>
          <w:p w14:paraId="03947CC0" w14:textId="77777777" w:rsidR="00E115E7" w:rsidRPr="007E0B31" w:rsidRDefault="00E115E7" w:rsidP="00E115E7">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E115E7" w:rsidRPr="007E0B31" w:rsidRDefault="00E115E7" w:rsidP="00E115E7">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E115E7" w:rsidRPr="007E0B31" w:rsidRDefault="00E115E7" w:rsidP="00E115E7">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E115E7" w:rsidRPr="007E0B31" w:rsidRDefault="00E115E7" w:rsidP="00E115E7">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E115E7" w:rsidRPr="007E0B31" w14:paraId="23E68C54" w14:textId="77777777" w:rsidTr="0DEE1E6E">
        <w:trPr>
          <w:cantSplit/>
        </w:trPr>
        <w:tc>
          <w:tcPr>
            <w:tcW w:w="2884" w:type="dxa"/>
          </w:tcPr>
          <w:p w14:paraId="3456D5FD" w14:textId="77777777" w:rsidR="00E115E7" w:rsidRPr="007E0B31" w:rsidRDefault="00E115E7" w:rsidP="00E115E7">
            <w:pPr>
              <w:pStyle w:val="Arial11Bold"/>
              <w:rPr>
                <w:rFonts w:cs="Arial"/>
              </w:rPr>
            </w:pPr>
            <w:r w:rsidRPr="007E0B31">
              <w:rPr>
                <w:rFonts w:cs="Arial"/>
              </w:rPr>
              <w:t>Unbalanced Load</w:t>
            </w:r>
          </w:p>
        </w:tc>
        <w:tc>
          <w:tcPr>
            <w:tcW w:w="6634" w:type="dxa"/>
          </w:tcPr>
          <w:p w14:paraId="025C243B" w14:textId="77777777" w:rsidR="00E115E7" w:rsidRPr="007E0B31" w:rsidRDefault="00E115E7" w:rsidP="00E115E7">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E115E7" w:rsidRPr="007E0B31" w14:paraId="6D642429" w14:textId="77777777" w:rsidTr="0DEE1E6E">
        <w:trPr>
          <w:cantSplit/>
        </w:trPr>
        <w:tc>
          <w:tcPr>
            <w:tcW w:w="2884" w:type="dxa"/>
          </w:tcPr>
          <w:p w14:paraId="5EA24264" w14:textId="77777777" w:rsidR="00E115E7" w:rsidRPr="007E0B31" w:rsidRDefault="00E115E7" w:rsidP="00E115E7">
            <w:pPr>
              <w:pStyle w:val="Arial11Bold"/>
              <w:rPr>
                <w:rFonts w:cs="Arial"/>
              </w:rPr>
            </w:pPr>
            <w:r w:rsidRPr="007E0B31">
              <w:rPr>
                <w:rFonts w:cs="Arial"/>
              </w:rPr>
              <w:t>Under-excitation Limiter</w:t>
            </w:r>
          </w:p>
        </w:tc>
        <w:tc>
          <w:tcPr>
            <w:tcW w:w="6634" w:type="dxa"/>
          </w:tcPr>
          <w:p w14:paraId="11D9D8F0" w14:textId="73B80FD9" w:rsidR="00E115E7" w:rsidRPr="007E0B31" w:rsidRDefault="00E115E7" w:rsidP="00E115E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115E7" w:rsidRPr="007E0B31" w14:paraId="0050BCB9" w14:textId="77777777" w:rsidTr="0DEE1E6E">
        <w:trPr>
          <w:cantSplit/>
        </w:trPr>
        <w:tc>
          <w:tcPr>
            <w:tcW w:w="2884" w:type="dxa"/>
          </w:tcPr>
          <w:p w14:paraId="35CC22D8" w14:textId="77777777" w:rsidR="00E115E7" w:rsidRPr="007E0B31" w:rsidRDefault="00E115E7" w:rsidP="00E115E7">
            <w:pPr>
              <w:pStyle w:val="Arial11Bold"/>
              <w:rPr>
                <w:rFonts w:cs="Arial"/>
              </w:rPr>
            </w:pPr>
            <w:r w:rsidRPr="007E0B31">
              <w:rPr>
                <w:rFonts w:cs="Arial"/>
              </w:rPr>
              <w:t>Under Frequency Relay</w:t>
            </w:r>
          </w:p>
        </w:tc>
        <w:tc>
          <w:tcPr>
            <w:tcW w:w="6634" w:type="dxa"/>
          </w:tcPr>
          <w:p w14:paraId="73618C50" w14:textId="77777777" w:rsidR="00E115E7" w:rsidRPr="007E0B31" w:rsidRDefault="00E115E7" w:rsidP="00E115E7">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E115E7" w:rsidRPr="007E0B31" w14:paraId="38841ED8" w14:textId="77777777" w:rsidTr="0DEE1E6E">
        <w:trPr>
          <w:cantSplit/>
        </w:trPr>
        <w:tc>
          <w:tcPr>
            <w:tcW w:w="2884" w:type="dxa"/>
          </w:tcPr>
          <w:p w14:paraId="3464A8CD" w14:textId="77777777" w:rsidR="00E115E7" w:rsidRPr="007E0B31" w:rsidRDefault="00E115E7" w:rsidP="00E115E7">
            <w:pPr>
              <w:pStyle w:val="Arial11Bold"/>
              <w:rPr>
                <w:rFonts w:cs="Arial"/>
              </w:rPr>
            </w:pPr>
            <w:r w:rsidRPr="007E0B31">
              <w:rPr>
                <w:rFonts w:cs="Arial"/>
              </w:rPr>
              <w:t>Unit Board</w:t>
            </w:r>
          </w:p>
        </w:tc>
        <w:tc>
          <w:tcPr>
            <w:tcW w:w="6634" w:type="dxa"/>
          </w:tcPr>
          <w:p w14:paraId="14AC7EAB" w14:textId="77777777" w:rsidR="00E115E7" w:rsidRPr="007E0B31" w:rsidRDefault="00E115E7" w:rsidP="00E115E7">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 xml:space="preserve">Generating </w:t>
            </w:r>
            <w:proofErr w:type="gramStart"/>
            <w:r w:rsidRPr="007E0B31">
              <w:rPr>
                <w:rFonts w:cs="Arial"/>
                <w:b/>
              </w:rPr>
              <w:t>Unit</w:t>
            </w:r>
            <w:proofErr w:type="gramEnd"/>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E115E7" w:rsidRPr="007E0B31" w14:paraId="50BA31C8" w14:textId="77777777" w:rsidTr="0DEE1E6E">
        <w:trPr>
          <w:cantSplit/>
        </w:trPr>
        <w:tc>
          <w:tcPr>
            <w:tcW w:w="2884" w:type="dxa"/>
          </w:tcPr>
          <w:p w14:paraId="3FA00B34" w14:textId="77777777" w:rsidR="00E115E7" w:rsidRPr="007E0B31" w:rsidRDefault="00E115E7" w:rsidP="00E115E7">
            <w:pPr>
              <w:pStyle w:val="Arial11Bold"/>
              <w:rPr>
                <w:rFonts w:cs="Arial"/>
              </w:rPr>
            </w:pPr>
            <w:r w:rsidRPr="007E0B31">
              <w:rPr>
                <w:rFonts w:cs="Arial"/>
              </w:rPr>
              <w:t>Unit Transformer</w:t>
            </w:r>
          </w:p>
        </w:tc>
        <w:tc>
          <w:tcPr>
            <w:tcW w:w="6634" w:type="dxa"/>
          </w:tcPr>
          <w:p w14:paraId="79DA8F59" w14:textId="7744E723" w:rsidR="00E115E7" w:rsidRPr="007E0B31" w:rsidRDefault="00E115E7" w:rsidP="00E115E7">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E115E7" w:rsidRPr="007E0B31" w14:paraId="423C36C8" w14:textId="77777777" w:rsidTr="0DEE1E6E">
        <w:trPr>
          <w:cantSplit/>
        </w:trPr>
        <w:tc>
          <w:tcPr>
            <w:tcW w:w="2884" w:type="dxa"/>
          </w:tcPr>
          <w:p w14:paraId="1214A797" w14:textId="77777777" w:rsidR="00E115E7" w:rsidRPr="007E0B31" w:rsidRDefault="00E115E7" w:rsidP="00E115E7">
            <w:pPr>
              <w:pStyle w:val="Arial11Bold"/>
              <w:rPr>
                <w:rFonts w:cs="Arial"/>
              </w:rPr>
            </w:pPr>
            <w:r w:rsidRPr="007E0B31">
              <w:rPr>
                <w:rFonts w:cs="Arial"/>
              </w:rPr>
              <w:lastRenderedPageBreak/>
              <w:t>Unit Load Controller Response Time Constant</w:t>
            </w:r>
          </w:p>
        </w:tc>
        <w:tc>
          <w:tcPr>
            <w:tcW w:w="6634" w:type="dxa"/>
          </w:tcPr>
          <w:p w14:paraId="3D6E0ED8" w14:textId="77777777" w:rsidR="00E115E7" w:rsidRPr="007E0B31" w:rsidRDefault="00E115E7" w:rsidP="00E115E7">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E115E7" w:rsidRPr="007E0B31" w14:paraId="720B1B79" w14:textId="77777777" w:rsidTr="0DEE1E6E">
        <w:trPr>
          <w:cantSplit/>
        </w:trPr>
        <w:tc>
          <w:tcPr>
            <w:tcW w:w="2884" w:type="dxa"/>
          </w:tcPr>
          <w:p w14:paraId="1B0E66FB" w14:textId="4F0E4CAC" w:rsidR="00E115E7" w:rsidRPr="007E0B31" w:rsidRDefault="00E115E7" w:rsidP="00E115E7">
            <w:pPr>
              <w:pStyle w:val="Arial11Bold"/>
              <w:rPr>
                <w:rFonts w:cs="Arial"/>
              </w:rPr>
            </w:pPr>
            <w:bookmarkStart w:id="98" w:name="_DV_C47"/>
            <w:r w:rsidRPr="007E0B31">
              <w:rPr>
                <w:rFonts w:cs="Arial"/>
              </w:rPr>
              <w:t>Unresolved Issues</w:t>
            </w:r>
            <w:bookmarkEnd w:id="98"/>
          </w:p>
        </w:tc>
        <w:tc>
          <w:tcPr>
            <w:tcW w:w="6634" w:type="dxa"/>
          </w:tcPr>
          <w:p w14:paraId="12917A3C" w14:textId="564B64BE" w:rsidR="00E115E7" w:rsidRPr="007E0B31" w:rsidRDefault="00E115E7" w:rsidP="00E115E7">
            <w:pPr>
              <w:pStyle w:val="TableArial11"/>
              <w:rPr>
                <w:rFonts w:cs="Arial"/>
              </w:rPr>
            </w:pPr>
            <w:bookmarkStart w:id="99"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99"/>
          </w:p>
        </w:tc>
      </w:tr>
      <w:tr w:rsidR="00E115E7" w:rsidRPr="007E0B31" w14:paraId="4EF10D55" w14:textId="77777777" w:rsidTr="0DEE1E6E">
        <w:trPr>
          <w:cantSplit/>
        </w:trPr>
        <w:tc>
          <w:tcPr>
            <w:tcW w:w="2884" w:type="dxa"/>
          </w:tcPr>
          <w:p w14:paraId="2F29DC55" w14:textId="77777777" w:rsidR="00E115E7" w:rsidRPr="007E0B31" w:rsidRDefault="00E115E7" w:rsidP="00E115E7">
            <w:pPr>
              <w:pStyle w:val="Arial11Bold"/>
              <w:rPr>
                <w:rFonts w:cs="Arial"/>
              </w:rPr>
            </w:pPr>
            <w:r w:rsidRPr="007E0B31">
              <w:rPr>
                <w:rFonts w:cs="Arial"/>
              </w:rPr>
              <w:t>Urgent Modification</w:t>
            </w:r>
          </w:p>
        </w:tc>
        <w:tc>
          <w:tcPr>
            <w:tcW w:w="6634" w:type="dxa"/>
          </w:tcPr>
          <w:p w14:paraId="73F66797" w14:textId="77777777" w:rsidR="00E115E7" w:rsidRPr="007E0B31" w:rsidRDefault="00E115E7" w:rsidP="00E115E7">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E115E7" w:rsidRPr="007E0B31" w14:paraId="0EBC8358" w14:textId="77777777" w:rsidTr="0DEE1E6E">
        <w:trPr>
          <w:cantSplit/>
        </w:trPr>
        <w:tc>
          <w:tcPr>
            <w:tcW w:w="2884" w:type="dxa"/>
          </w:tcPr>
          <w:p w14:paraId="10994AED" w14:textId="77777777" w:rsidR="00E115E7" w:rsidRPr="007E0B31" w:rsidRDefault="00E115E7" w:rsidP="00E115E7">
            <w:pPr>
              <w:pStyle w:val="Arial11Bold"/>
              <w:rPr>
                <w:rFonts w:cs="Arial"/>
              </w:rPr>
            </w:pPr>
            <w:r w:rsidRPr="007E0B31">
              <w:rPr>
                <w:rFonts w:cs="Arial"/>
              </w:rPr>
              <w:t>User</w:t>
            </w:r>
          </w:p>
        </w:tc>
        <w:tc>
          <w:tcPr>
            <w:tcW w:w="6634" w:type="dxa"/>
          </w:tcPr>
          <w:p w14:paraId="63DC1FCA" w14:textId="70173463" w:rsidR="00E115E7" w:rsidRPr="007E0B31" w:rsidRDefault="00E115E7" w:rsidP="00E115E7">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 xml:space="preserve">General </w:t>
            </w:r>
            <w:proofErr w:type="gramStart"/>
            <w:r w:rsidRPr="007E0B31">
              <w:rPr>
                <w:rFonts w:cs="Arial"/>
                <w:b/>
              </w:rPr>
              <w:t>Conditions</w:t>
            </w:r>
            <w:proofErr w:type="gramEnd"/>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E115E7" w:rsidRPr="007E0B31" w14:paraId="1F55286A" w14:textId="77777777" w:rsidTr="0DEE1E6E">
        <w:trPr>
          <w:cantSplit/>
        </w:trPr>
        <w:tc>
          <w:tcPr>
            <w:tcW w:w="2884" w:type="dxa"/>
          </w:tcPr>
          <w:p w14:paraId="71077D37" w14:textId="33CFD5CB" w:rsidR="00E115E7" w:rsidRPr="007E0B31" w:rsidRDefault="00E115E7" w:rsidP="00E115E7">
            <w:pPr>
              <w:pStyle w:val="Arial11Bold"/>
              <w:rPr>
                <w:rFonts w:cs="Arial"/>
                <w:u w:val="single"/>
              </w:rPr>
            </w:pPr>
            <w:bookmarkStart w:id="100" w:name="_DV_C49"/>
            <w:r w:rsidRPr="007E0B31">
              <w:rPr>
                <w:rFonts w:cs="Arial"/>
              </w:rPr>
              <w:t>User Data File Structure</w:t>
            </w:r>
            <w:bookmarkEnd w:id="100"/>
          </w:p>
        </w:tc>
        <w:tc>
          <w:tcPr>
            <w:tcW w:w="6634" w:type="dxa"/>
          </w:tcPr>
          <w:p w14:paraId="475B944D" w14:textId="77258ADD" w:rsidR="00E115E7" w:rsidRPr="007E0B31" w:rsidRDefault="00E115E7" w:rsidP="00E115E7">
            <w:pPr>
              <w:pStyle w:val="TableArial11"/>
              <w:rPr>
                <w:rFonts w:cs="Arial"/>
              </w:rPr>
            </w:pPr>
            <w:bookmarkStart w:id="101"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101"/>
          </w:p>
        </w:tc>
      </w:tr>
      <w:tr w:rsidR="00E115E7" w:rsidRPr="007E0B31" w14:paraId="24C40449" w14:textId="77777777" w:rsidTr="0DEE1E6E">
        <w:trPr>
          <w:cantSplit/>
        </w:trPr>
        <w:tc>
          <w:tcPr>
            <w:tcW w:w="2884" w:type="dxa"/>
          </w:tcPr>
          <w:p w14:paraId="20FC2734" w14:textId="77777777" w:rsidR="00E115E7" w:rsidRPr="007E0B31" w:rsidRDefault="00E115E7" w:rsidP="00E115E7">
            <w:pPr>
              <w:pStyle w:val="Arial11Bold"/>
              <w:rPr>
                <w:rFonts w:cs="Arial"/>
              </w:rPr>
            </w:pPr>
            <w:r w:rsidRPr="007E0B31">
              <w:rPr>
                <w:rFonts w:cs="Arial"/>
              </w:rPr>
              <w:t>User Development</w:t>
            </w:r>
          </w:p>
        </w:tc>
        <w:tc>
          <w:tcPr>
            <w:tcW w:w="6634" w:type="dxa"/>
          </w:tcPr>
          <w:p w14:paraId="0478AE51" w14:textId="77777777" w:rsidR="00E115E7" w:rsidRPr="007E0B31" w:rsidRDefault="00E115E7" w:rsidP="00E115E7">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E115E7" w:rsidRPr="007E0B31" w14:paraId="3332ECCB" w14:textId="77777777" w:rsidTr="0DEE1E6E">
        <w:trPr>
          <w:cantSplit/>
        </w:trPr>
        <w:tc>
          <w:tcPr>
            <w:tcW w:w="2884" w:type="dxa"/>
          </w:tcPr>
          <w:p w14:paraId="0EE53A77" w14:textId="02AE4348" w:rsidR="00E115E7" w:rsidRPr="007E0B31" w:rsidRDefault="00E115E7" w:rsidP="00E115E7">
            <w:pPr>
              <w:pStyle w:val="Arial11Bold"/>
              <w:rPr>
                <w:rFonts w:cs="Arial"/>
              </w:rPr>
            </w:pPr>
            <w:bookmarkStart w:id="102" w:name="_DV_C51"/>
            <w:r w:rsidRPr="007E0B31">
              <w:rPr>
                <w:rFonts w:cs="Arial"/>
              </w:rPr>
              <w:t>User Self Certification of Compliance</w:t>
            </w:r>
            <w:bookmarkEnd w:id="102"/>
          </w:p>
        </w:tc>
        <w:tc>
          <w:tcPr>
            <w:tcW w:w="6634" w:type="dxa"/>
          </w:tcPr>
          <w:p w14:paraId="0B00A7D2" w14:textId="77777777" w:rsidR="00E115E7" w:rsidRPr="007E0B31" w:rsidRDefault="00E115E7" w:rsidP="00E115E7">
            <w:pPr>
              <w:pStyle w:val="TableArial11"/>
              <w:rPr>
                <w:rFonts w:cs="Arial"/>
              </w:rPr>
            </w:pPr>
            <w:bookmarkStart w:id="103" w:name="_DV_C52"/>
            <w:r w:rsidRPr="007E0B31">
              <w:rPr>
                <w:rFonts w:cs="Arial"/>
              </w:rPr>
              <w:t>A certificate, in the form attached at CP.A.2</w:t>
            </w:r>
            <w:bookmarkStart w:id="104" w:name="_DV_C53"/>
            <w:bookmarkEnd w:id="103"/>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105" w:name="_DV_C56"/>
            <w:bookmarkEnd w:id="104"/>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105"/>
          </w:p>
        </w:tc>
      </w:tr>
      <w:tr w:rsidR="00E115E7" w:rsidRPr="007E0B31" w14:paraId="1875D733" w14:textId="77777777" w:rsidTr="0DEE1E6E">
        <w:trPr>
          <w:cantSplit/>
        </w:trPr>
        <w:tc>
          <w:tcPr>
            <w:tcW w:w="2884" w:type="dxa"/>
          </w:tcPr>
          <w:p w14:paraId="43B308DA" w14:textId="77777777" w:rsidR="00E115E7" w:rsidRPr="007E0B31" w:rsidRDefault="00E115E7" w:rsidP="00E115E7">
            <w:pPr>
              <w:pStyle w:val="Arial11Bold"/>
              <w:rPr>
                <w:rFonts w:cs="Arial"/>
              </w:rPr>
            </w:pPr>
            <w:r w:rsidRPr="007E0B31">
              <w:rPr>
                <w:rFonts w:cs="Arial"/>
              </w:rPr>
              <w:t>User Site</w:t>
            </w:r>
          </w:p>
        </w:tc>
        <w:tc>
          <w:tcPr>
            <w:tcW w:w="6634" w:type="dxa"/>
          </w:tcPr>
          <w:p w14:paraId="0B24A90C" w14:textId="7ABB869F" w:rsidR="00E115E7" w:rsidRPr="007E0B31" w:rsidRDefault="00E115E7" w:rsidP="00E115E7">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E115E7" w:rsidRPr="007E0B31" w14:paraId="12D3AE6B" w14:textId="77777777" w:rsidTr="0DEE1E6E">
        <w:trPr>
          <w:cantSplit/>
        </w:trPr>
        <w:tc>
          <w:tcPr>
            <w:tcW w:w="2884" w:type="dxa"/>
          </w:tcPr>
          <w:p w14:paraId="7BCD8EF3" w14:textId="77777777" w:rsidR="00E115E7" w:rsidRPr="007E0B31" w:rsidRDefault="00E115E7" w:rsidP="00E115E7">
            <w:pPr>
              <w:pStyle w:val="Arial11Bold"/>
              <w:rPr>
                <w:rFonts w:cs="Arial"/>
              </w:rPr>
            </w:pPr>
            <w:r w:rsidRPr="007E0B31">
              <w:rPr>
                <w:rFonts w:cs="Arial"/>
              </w:rPr>
              <w:lastRenderedPageBreak/>
              <w:t>User System</w:t>
            </w:r>
          </w:p>
        </w:tc>
        <w:tc>
          <w:tcPr>
            <w:tcW w:w="6634" w:type="dxa"/>
          </w:tcPr>
          <w:p w14:paraId="17F1EECD" w14:textId="77777777" w:rsidR="00E115E7" w:rsidRPr="007E0B31" w:rsidRDefault="00E115E7" w:rsidP="00E115E7">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E115E7" w:rsidRPr="007E0B31" w:rsidRDefault="00E115E7" w:rsidP="00E115E7">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E115E7" w:rsidRPr="007E0B31" w:rsidRDefault="00E115E7" w:rsidP="00E115E7">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E115E7" w:rsidRPr="007E0B31" w:rsidRDefault="00E115E7" w:rsidP="00E115E7">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E115E7" w:rsidRPr="007E0B31" w:rsidRDefault="00E115E7" w:rsidP="00E115E7">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E115E7" w:rsidRPr="007E0B31" w:rsidRDefault="00E115E7" w:rsidP="00E115E7">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w:t>
            </w:r>
            <w:proofErr w:type="gramStart"/>
            <w:r w:rsidRPr="007E0B31">
              <w:rPr>
                <w:rFonts w:cs="Arial"/>
              </w:rPr>
              <w:t>equipment;</w:t>
            </w:r>
            <w:proofErr w:type="gramEnd"/>
            <w:r w:rsidRPr="007E0B31">
              <w:rPr>
                <w:rFonts w:cs="Arial"/>
              </w:rPr>
              <w:t xml:space="preserve"> </w:t>
            </w:r>
          </w:p>
          <w:p w14:paraId="380522B6" w14:textId="77777777" w:rsidR="00E115E7" w:rsidRPr="007E0B31" w:rsidRDefault="00E115E7" w:rsidP="00E115E7">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E115E7" w:rsidRPr="007E0B31" w:rsidRDefault="00E115E7" w:rsidP="00E115E7">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E115E7" w:rsidRPr="007E0B31" w14:paraId="2DEDB843" w14:textId="77777777" w:rsidTr="0DEE1E6E">
        <w:trPr>
          <w:cantSplit/>
        </w:trPr>
        <w:tc>
          <w:tcPr>
            <w:tcW w:w="2884" w:type="dxa"/>
          </w:tcPr>
          <w:p w14:paraId="5DD6FE55" w14:textId="77777777" w:rsidR="00E115E7" w:rsidRPr="007E0B31" w:rsidRDefault="00E115E7" w:rsidP="00E115E7">
            <w:pPr>
              <w:pStyle w:val="Arial11Bold"/>
              <w:rPr>
                <w:rFonts w:cs="Arial"/>
              </w:rPr>
            </w:pPr>
            <w:r w:rsidRPr="007E0B31">
              <w:rPr>
                <w:rFonts w:cs="Arial"/>
              </w:rPr>
              <w:t>User System Entry Point</w:t>
            </w:r>
          </w:p>
        </w:tc>
        <w:tc>
          <w:tcPr>
            <w:tcW w:w="6634" w:type="dxa"/>
          </w:tcPr>
          <w:p w14:paraId="6382FA56" w14:textId="266D53CF" w:rsidR="00E115E7" w:rsidRDefault="00E115E7" w:rsidP="00E115E7">
            <w:pPr>
              <w:pStyle w:val="TableArial11"/>
              <w:rPr>
                <w:rFonts w:cs="Arial"/>
              </w:rPr>
            </w:pPr>
            <w:r w:rsidRPr="007E0B31">
              <w:rPr>
                <w:rFonts w:cs="Arial"/>
              </w:rPr>
              <w:t xml:space="preserve">A point at </w:t>
            </w:r>
            <w:proofErr w:type="gramStart"/>
            <w:r w:rsidRPr="007E0B31">
              <w:rPr>
                <w:rFonts w:cs="Arial"/>
              </w:rPr>
              <w:t>which</w:t>
            </w:r>
            <w:r>
              <w:rPr>
                <w:rFonts w:cs="Arial"/>
              </w:rPr>
              <w:t>;</w:t>
            </w:r>
            <w:proofErr w:type="gramEnd"/>
          </w:p>
          <w:p w14:paraId="08877A38" w14:textId="4B34FA20" w:rsidR="00E115E7" w:rsidRDefault="00E115E7" w:rsidP="00E115E7">
            <w:pPr>
              <w:pStyle w:val="TableArial11"/>
              <w:ind w:left="440"/>
              <w:rPr>
                <w:rFonts w:cs="Arial"/>
              </w:rPr>
            </w:pPr>
            <w:r w:rsidRPr="00D6712D">
              <w:rPr>
                <w:rFonts w:cs="Arial"/>
                <w:bCs/>
              </w:rPr>
              <w:t>a</w:t>
            </w:r>
            <w:r w:rsidRPr="002A73E9">
              <w:rPr>
                <w:b/>
              </w:rPr>
              <w:t xml:space="preserve"> </w:t>
            </w:r>
            <w:r w:rsidRPr="007E0B31">
              <w:rPr>
                <w:rFonts w:cs="Arial"/>
                <w:b/>
              </w:rPr>
              <w:t xml:space="preserve">Power Generating </w:t>
            </w:r>
            <w:proofErr w:type="gramStart"/>
            <w:r w:rsidRPr="007E0B31">
              <w:rPr>
                <w:rFonts w:cs="Arial"/>
                <w:b/>
              </w:rPr>
              <w:t>Module</w:t>
            </w:r>
            <w:r w:rsidRPr="007E0B31">
              <w:rPr>
                <w:rFonts w:cs="Arial"/>
              </w:rPr>
              <w:t>,</w:t>
            </w:r>
            <w:r w:rsidRPr="00D9732F">
              <w:rPr>
                <w:rFonts w:cs="Arial"/>
                <w:bCs/>
              </w:rPr>
              <w:t>;</w:t>
            </w:r>
            <w:proofErr w:type="gramEnd"/>
            <w:r w:rsidRPr="00D9732F">
              <w:rPr>
                <w:rFonts w:cs="Arial"/>
                <w:bCs/>
              </w:rPr>
              <w:t xml:space="preserve"> or</w:t>
            </w:r>
            <w:r w:rsidRPr="007E0B31">
              <w:rPr>
                <w:rFonts w:cs="Arial"/>
              </w:rPr>
              <w:t xml:space="preserve"> </w:t>
            </w:r>
          </w:p>
          <w:p w14:paraId="4FA3893D" w14:textId="7C3E8DBA" w:rsidR="00E115E7" w:rsidRDefault="00E115E7" w:rsidP="00E115E7">
            <w:pPr>
              <w:pStyle w:val="TableArial11"/>
              <w:ind w:left="440"/>
              <w:rPr>
                <w:rFonts w:cs="Arial"/>
              </w:rPr>
            </w:pPr>
            <w:r w:rsidRPr="00D6712D">
              <w:rPr>
                <w:rFonts w:cs="Arial"/>
                <w:bCs/>
              </w:rPr>
              <w:t>a</w:t>
            </w:r>
            <w:r w:rsidRPr="002A73E9">
              <w:rPr>
                <w:b/>
              </w:rPr>
              <w:t xml:space="preserve"> </w:t>
            </w:r>
            <w:r w:rsidRPr="007E0B31">
              <w:rPr>
                <w:rFonts w:cs="Arial"/>
                <w:b/>
              </w:rPr>
              <w:t>Generating Unit</w:t>
            </w:r>
            <w:proofErr w:type="gramStart"/>
            <w:r w:rsidRPr="007E0B31">
              <w:rPr>
                <w:rFonts w:cs="Arial"/>
              </w:rPr>
              <w:t xml:space="preserve">, </w:t>
            </w:r>
            <w:r w:rsidRPr="00D9732F">
              <w:rPr>
                <w:rFonts w:cs="Arial"/>
                <w:bCs/>
              </w:rPr>
              <w:t>;</w:t>
            </w:r>
            <w:proofErr w:type="gramEnd"/>
            <w:r w:rsidRPr="00D9732F">
              <w:rPr>
                <w:rFonts w:cs="Arial"/>
                <w:bCs/>
              </w:rPr>
              <w:t xml:space="preserve"> or</w:t>
            </w:r>
            <w:r w:rsidRPr="007E0B31">
              <w:rPr>
                <w:rFonts w:cs="Arial"/>
              </w:rPr>
              <w:t>,</w:t>
            </w:r>
          </w:p>
          <w:p w14:paraId="72C2BD5F" w14:textId="4A6C73DE" w:rsidR="00E115E7" w:rsidRDefault="00E115E7" w:rsidP="00E115E7">
            <w:pPr>
              <w:pStyle w:val="TableArial11"/>
              <w:ind w:left="440"/>
              <w:rPr>
                <w:rFonts w:cs="Arial"/>
              </w:rPr>
            </w:pPr>
            <w:r w:rsidRPr="007E0B31">
              <w:rPr>
                <w:rFonts w:cs="Arial"/>
              </w:rPr>
              <w:t xml:space="preserve">a </w:t>
            </w:r>
            <w:r w:rsidRPr="007E0B31">
              <w:rPr>
                <w:rFonts w:cs="Arial"/>
                <w:b/>
              </w:rPr>
              <w:t xml:space="preserve">CCGT </w:t>
            </w:r>
            <w:proofErr w:type="spellStart"/>
            <w:proofErr w:type="gramStart"/>
            <w:r w:rsidRPr="007E0B31">
              <w:rPr>
                <w:rFonts w:cs="Arial"/>
                <w:b/>
              </w:rPr>
              <w:t>Module</w:t>
            </w:r>
            <w:r w:rsidRPr="00D9732F">
              <w:rPr>
                <w:rFonts w:cs="Arial"/>
                <w:bCs/>
              </w:rPr>
              <w:t>;</w:t>
            </w:r>
            <w:r w:rsidRPr="007E0B31">
              <w:rPr>
                <w:rFonts w:cs="Arial"/>
              </w:rPr>
              <w:t>or</w:t>
            </w:r>
            <w:proofErr w:type="spellEnd"/>
            <w:proofErr w:type="gramEnd"/>
            <w:r w:rsidRPr="007E0B31">
              <w:rPr>
                <w:rFonts w:cs="Arial"/>
              </w:rPr>
              <w:t xml:space="preserve"> </w:t>
            </w:r>
          </w:p>
          <w:p w14:paraId="327A4C78" w14:textId="77777777" w:rsidR="00E115E7" w:rsidRDefault="00E115E7" w:rsidP="00E115E7">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E115E7" w:rsidRDefault="00E115E7" w:rsidP="00E115E7">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E115E7" w:rsidRDefault="00E115E7" w:rsidP="00E115E7">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E115E7" w:rsidRDefault="00E115E7" w:rsidP="00E115E7">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E115E7" w:rsidRDefault="00E115E7" w:rsidP="00E115E7">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E115E7" w:rsidRPr="002A73E9" w:rsidRDefault="00E115E7" w:rsidP="00E115E7">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E115E7" w:rsidRPr="007E0B31" w14:paraId="71382D54" w14:textId="77777777" w:rsidTr="0DEE1E6E">
        <w:trPr>
          <w:cantSplit/>
        </w:trPr>
        <w:tc>
          <w:tcPr>
            <w:tcW w:w="2884" w:type="dxa"/>
          </w:tcPr>
          <w:p w14:paraId="648F4727" w14:textId="0C0E36FB" w:rsidR="00E115E7" w:rsidRPr="003A2637" w:rsidRDefault="00E115E7" w:rsidP="00E115E7">
            <w:pPr>
              <w:pStyle w:val="Arial11Bold"/>
            </w:pPr>
            <w:r w:rsidRPr="003A2637">
              <w:t>Virtual Lead Party</w:t>
            </w:r>
          </w:p>
        </w:tc>
        <w:tc>
          <w:tcPr>
            <w:tcW w:w="6634" w:type="dxa"/>
          </w:tcPr>
          <w:p w14:paraId="67A99EA6" w14:textId="583435A8" w:rsidR="00E115E7" w:rsidRPr="003A2637" w:rsidRDefault="00E115E7" w:rsidP="00E115E7">
            <w:pPr>
              <w:pStyle w:val="TableArial11"/>
            </w:pPr>
            <w:r w:rsidRPr="003A2637">
              <w:t xml:space="preserve">As defined in the </w:t>
            </w:r>
            <w:r w:rsidRPr="003A2637">
              <w:rPr>
                <w:b/>
              </w:rPr>
              <w:t>BSC</w:t>
            </w:r>
            <w:r w:rsidRPr="003A2637">
              <w:t>.</w:t>
            </w:r>
          </w:p>
        </w:tc>
      </w:tr>
      <w:tr w:rsidR="00E115E7" w:rsidRPr="00C45ED9" w14:paraId="2DBF5F7B" w14:textId="77777777" w:rsidTr="0DEE1E6E">
        <w:trPr>
          <w:cantSplit/>
        </w:trPr>
        <w:tc>
          <w:tcPr>
            <w:tcW w:w="2884" w:type="dxa"/>
          </w:tcPr>
          <w:p w14:paraId="70F12CA8" w14:textId="3CBA11F6" w:rsidR="00E115E7" w:rsidRPr="00C45ED9" w:rsidRDefault="00E115E7" w:rsidP="00E115E7">
            <w:pPr>
              <w:pStyle w:val="Arial11Bold"/>
              <w:rPr>
                <w:rFonts w:cs="Arial"/>
              </w:rPr>
            </w:pPr>
            <w:r w:rsidRPr="002510FF">
              <w:rPr>
                <w:rFonts w:cs="Arial"/>
              </w:rPr>
              <w:t>Voltage Jump Reactive Power</w:t>
            </w:r>
          </w:p>
        </w:tc>
        <w:tc>
          <w:tcPr>
            <w:tcW w:w="6634" w:type="dxa"/>
          </w:tcPr>
          <w:p w14:paraId="494FF092" w14:textId="77777777" w:rsidR="00E115E7" w:rsidRPr="002510FF" w:rsidRDefault="00E115E7" w:rsidP="00E115E7">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E115E7" w:rsidRPr="002510FF" w:rsidRDefault="00E115E7" w:rsidP="00E115E7">
            <w:pPr>
              <w:pStyle w:val="Default"/>
              <w:jc w:val="both"/>
              <w:rPr>
                <w:color w:val="auto"/>
                <w:sz w:val="20"/>
                <w:szCs w:val="20"/>
              </w:rPr>
            </w:pPr>
          </w:p>
          <w:p w14:paraId="6F4B105B" w14:textId="40F71B72" w:rsidR="00E115E7" w:rsidRPr="00C45ED9" w:rsidRDefault="00E115E7" w:rsidP="00E115E7">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voltage magnitude change.  </w:t>
            </w:r>
          </w:p>
        </w:tc>
      </w:tr>
      <w:tr w:rsidR="00E115E7" w:rsidRPr="007E0B31" w14:paraId="28BB7E6E" w14:textId="77777777" w:rsidTr="0DEE1E6E">
        <w:trPr>
          <w:cantSplit/>
        </w:trPr>
        <w:tc>
          <w:tcPr>
            <w:tcW w:w="2884" w:type="dxa"/>
          </w:tcPr>
          <w:p w14:paraId="13C29FC9" w14:textId="77777777" w:rsidR="00E115E7" w:rsidRPr="007E0B31" w:rsidRDefault="00E115E7" w:rsidP="00E115E7">
            <w:pPr>
              <w:pStyle w:val="Arial11Bold"/>
              <w:rPr>
                <w:rFonts w:cs="Arial"/>
              </w:rPr>
            </w:pPr>
            <w:r w:rsidRPr="007E0B31">
              <w:rPr>
                <w:rFonts w:cs="Arial"/>
              </w:rPr>
              <w:t>Water Time Constant</w:t>
            </w:r>
          </w:p>
        </w:tc>
        <w:tc>
          <w:tcPr>
            <w:tcW w:w="6634" w:type="dxa"/>
          </w:tcPr>
          <w:p w14:paraId="2C789366" w14:textId="77777777" w:rsidR="00E115E7" w:rsidRPr="007E0B31" w:rsidRDefault="00E115E7" w:rsidP="00E115E7">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E115E7" w:rsidRPr="007E0B31" w14:paraId="10B4E60E" w14:textId="77777777" w:rsidTr="0DEE1E6E">
        <w:trPr>
          <w:cantSplit/>
        </w:trPr>
        <w:tc>
          <w:tcPr>
            <w:tcW w:w="2884" w:type="dxa"/>
          </w:tcPr>
          <w:p w14:paraId="3BEE1BA7" w14:textId="77777777" w:rsidR="00E115E7" w:rsidRPr="007E0B31" w:rsidRDefault="00E115E7" w:rsidP="00E115E7">
            <w:pPr>
              <w:pStyle w:val="Arial11Bold"/>
              <w:rPr>
                <w:rFonts w:cs="Arial"/>
              </w:rPr>
            </w:pPr>
            <w:r w:rsidRPr="007E0B31">
              <w:rPr>
                <w:rFonts w:cs="Arial"/>
              </w:rPr>
              <w:t>Website</w:t>
            </w:r>
          </w:p>
        </w:tc>
        <w:tc>
          <w:tcPr>
            <w:tcW w:w="6634" w:type="dxa"/>
          </w:tcPr>
          <w:p w14:paraId="38A79967" w14:textId="68B9F503" w:rsidR="00E115E7" w:rsidRPr="007E0B31" w:rsidRDefault="00E115E7" w:rsidP="00E115E7">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E115E7" w:rsidRPr="007E0B31" w14:paraId="16BFB7FB" w14:textId="77777777" w:rsidTr="0DEE1E6E">
        <w:trPr>
          <w:cantSplit/>
        </w:trPr>
        <w:tc>
          <w:tcPr>
            <w:tcW w:w="2884" w:type="dxa"/>
          </w:tcPr>
          <w:p w14:paraId="06EA4E34" w14:textId="77777777" w:rsidR="00E115E7" w:rsidRPr="007E0B31" w:rsidRDefault="00E115E7" w:rsidP="00E115E7">
            <w:pPr>
              <w:pStyle w:val="Arial11Bold"/>
              <w:rPr>
                <w:rFonts w:cs="Arial"/>
              </w:rPr>
            </w:pPr>
            <w:r w:rsidRPr="007E0B31">
              <w:rPr>
                <w:rFonts w:cs="Arial"/>
              </w:rPr>
              <w:lastRenderedPageBreak/>
              <w:t>Weekly ACS Conditions</w:t>
            </w:r>
          </w:p>
        </w:tc>
        <w:tc>
          <w:tcPr>
            <w:tcW w:w="6634" w:type="dxa"/>
          </w:tcPr>
          <w:p w14:paraId="65C6CD52" w14:textId="77777777" w:rsidR="00E115E7" w:rsidRPr="007E0B31" w:rsidRDefault="00E115E7" w:rsidP="00E115E7">
            <w:pPr>
              <w:pStyle w:val="TableArial11"/>
              <w:rPr>
                <w:rFonts w:cs="Arial"/>
              </w:rPr>
            </w:pPr>
            <w:r w:rsidRPr="007E0B31">
              <w:rPr>
                <w:rFonts w:cs="Arial"/>
              </w:rPr>
              <w:t xml:space="preserve">Means that </w:t>
            </w:r>
            <w:proofErr w:type="gramStart"/>
            <w:r w:rsidRPr="007E0B31">
              <w:rPr>
                <w:rFonts w:cs="Arial"/>
              </w:rPr>
              <w:t>particular combination</w:t>
            </w:r>
            <w:proofErr w:type="gramEnd"/>
            <w:r w:rsidRPr="007E0B31">
              <w:rPr>
                <w:rFonts w:cs="Arial"/>
              </w:rPr>
              <w:t xml:space="preserve">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w:t>
            </w:r>
            <w:proofErr w:type="gramStart"/>
            <w:r w:rsidRPr="007E0B31">
              <w:rPr>
                <w:rFonts w:cs="Arial"/>
              </w:rPr>
              <w:t>particular chance</w:t>
            </w:r>
            <w:proofErr w:type="gramEnd"/>
            <w:r w:rsidRPr="007E0B31">
              <w:rPr>
                <w:rFonts w:cs="Arial"/>
              </w:rPr>
              <w:t xml:space="preserv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E115E7" w:rsidRPr="007E0B31" w14:paraId="52CA6CC1" w14:textId="77777777" w:rsidTr="0DEE1E6E">
        <w:trPr>
          <w:cantSplit/>
        </w:trPr>
        <w:tc>
          <w:tcPr>
            <w:tcW w:w="2884" w:type="dxa"/>
          </w:tcPr>
          <w:p w14:paraId="5401CEF5" w14:textId="77777777" w:rsidR="00E115E7" w:rsidRPr="007E0B31" w:rsidRDefault="00E115E7" w:rsidP="00E115E7">
            <w:pPr>
              <w:pStyle w:val="Arial11Bold"/>
              <w:rPr>
                <w:rFonts w:cs="Arial"/>
              </w:rPr>
            </w:pPr>
            <w:r w:rsidRPr="007E0B31">
              <w:rPr>
                <w:rFonts w:cs="Arial"/>
              </w:rPr>
              <w:t>WG Consultation Alternative Request</w:t>
            </w:r>
          </w:p>
        </w:tc>
        <w:tc>
          <w:tcPr>
            <w:tcW w:w="6634" w:type="dxa"/>
          </w:tcPr>
          <w:p w14:paraId="646D5E60" w14:textId="0ED4CB18" w:rsidR="00E115E7" w:rsidRPr="007E0B31" w:rsidRDefault="00E115E7" w:rsidP="00E115E7">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E115E7" w:rsidRPr="007E0B31" w14:paraId="77D7428B" w14:textId="77777777" w:rsidTr="0DEE1E6E">
        <w:trPr>
          <w:cantSplit/>
        </w:trPr>
        <w:tc>
          <w:tcPr>
            <w:tcW w:w="2884" w:type="dxa"/>
          </w:tcPr>
          <w:p w14:paraId="3ABB06D3" w14:textId="77777777" w:rsidR="00E115E7" w:rsidRPr="007E0B31" w:rsidRDefault="00E115E7" w:rsidP="00E115E7">
            <w:pPr>
              <w:pStyle w:val="Arial11Bold"/>
              <w:rPr>
                <w:rFonts w:cs="Arial"/>
              </w:rPr>
            </w:pPr>
            <w:r w:rsidRPr="007E0B31">
              <w:rPr>
                <w:rFonts w:cs="Arial"/>
              </w:rPr>
              <w:t>Workgroup</w:t>
            </w:r>
          </w:p>
        </w:tc>
        <w:tc>
          <w:tcPr>
            <w:tcW w:w="6634" w:type="dxa"/>
          </w:tcPr>
          <w:p w14:paraId="3C071C58" w14:textId="3E96F164" w:rsidR="00E115E7" w:rsidRPr="007E0B31" w:rsidRDefault="00E115E7" w:rsidP="00E115E7">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E115E7" w:rsidRPr="007E0B31" w14:paraId="0DB5431E" w14:textId="77777777" w:rsidTr="0DEE1E6E">
        <w:trPr>
          <w:cantSplit/>
        </w:trPr>
        <w:tc>
          <w:tcPr>
            <w:tcW w:w="2884" w:type="dxa"/>
          </w:tcPr>
          <w:p w14:paraId="1820C1E3" w14:textId="77777777" w:rsidR="00E115E7" w:rsidRPr="007E0B31" w:rsidRDefault="00E115E7" w:rsidP="00E115E7">
            <w:pPr>
              <w:pStyle w:val="Arial11Bold"/>
              <w:rPr>
                <w:rFonts w:cs="Arial"/>
              </w:rPr>
            </w:pPr>
            <w:r w:rsidRPr="007E0B31">
              <w:rPr>
                <w:rFonts w:cs="Arial"/>
              </w:rPr>
              <w:t>Workgroup Consultation</w:t>
            </w:r>
          </w:p>
        </w:tc>
        <w:tc>
          <w:tcPr>
            <w:tcW w:w="6634" w:type="dxa"/>
          </w:tcPr>
          <w:p w14:paraId="3BBAF0D1" w14:textId="4A8FF3F0" w:rsidR="00E115E7" w:rsidRPr="007E0B31" w:rsidRDefault="00E115E7" w:rsidP="00E115E7">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E115E7" w:rsidRPr="007E0B31" w14:paraId="5FE213B7" w14:textId="77777777" w:rsidTr="0DEE1E6E">
        <w:trPr>
          <w:cantSplit/>
        </w:trPr>
        <w:tc>
          <w:tcPr>
            <w:tcW w:w="2884" w:type="dxa"/>
          </w:tcPr>
          <w:p w14:paraId="7DDC8A6B" w14:textId="77777777" w:rsidR="00E115E7" w:rsidRPr="007E0B31" w:rsidRDefault="00E115E7" w:rsidP="00E115E7">
            <w:pPr>
              <w:pStyle w:val="Arial11Bold"/>
              <w:rPr>
                <w:rFonts w:cs="Arial"/>
              </w:rPr>
            </w:pPr>
            <w:r w:rsidRPr="007E0B31">
              <w:rPr>
                <w:rFonts w:cs="Arial"/>
              </w:rPr>
              <w:t>Workgroup Alternative Grid Code Modification</w:t>
            </w:r>
          </w:p>
        </w:tc>
        <w:tc>
          <w:tcPr>
            <w:tcW w:w="6634" w:type="dxa"/>
          </w:tcPr>
          <w:p w14:paraId="10B737BD" w14:textId="58EA8ECE" w:rsidR="00E115E7" w:rsidRPr="007E0B31" w:rsidRDefault="00E115E7" w:rsidP="00E115E7">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E115E7" w:rsidRPr="007E0B31" w14:paraId="0C414BA6" w14:textId="77777777" w:rsidTr="0DEE1E6E">
        <w:trPr>
          <w:cantSplit/>
        </w:trPr>
        <w:tc>
          <w:tcPr>
            <w:tcW w:w="2884" w:type="dxa"/>
          </w:tcPr>
          <w:p w14:paraId="7F1B4D4F" w14:textId="77777777" w:rsidR="00E115E7" w:rsidRPr="007E0B31" w:rsidRDefault="00E115E7" w:rsidP="00E115E7">
            <w:pPr>
              <w:pStyle w:val="Arial11Bold"/>
              <w:rPr>
                <w:rFonts w:cs="Arial"/>
              </w:rPr>
            </w:pPr>
            <w:r w:rsidRPr="007E0B31">
              <w:rPr>
                <w:rFonts w:cs="Arial"/>
              </w:rPr>
              <w:t>Zonal System Security Requirements</w:t>
            </w:r>
          </w:p>
        </w:tc>
        <w:tc>
          <w:tcPr>
            <w:tcW w:w="6634" w:type="dxa"/>
          </w:tcPr>
          <w:p w14:paraId="5571DD3D" w14:textId="77777777" w:rsidR="00E115E7" w:rsidRPr="007E0B31" w:rsidRDefault="00E115E7" w:rsidP="00E115E7">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 xml:space="preserve">Grid </w:t>
      </w:r>
      <w:proofErr w:type="gramStart"/>
      <w:r w:rsidR="00C05BF3" w:rsidRPr="007E0B31">
        <w:rPr>
          <w:rFonts w:cs="Arial"/>
        </w:rPr>
        <w:t>Code</w:t>
      </w:r>
      <w:r w:rsidRPr="007E0B31">
        <w:rPr>
          <w:rFonts w:cs="Arial"/>
        </w:rPr>
        <w:t>;</w:t>
      </w:r>
      <w:proofErr w:type="gramEnd"/>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w:t>
      </w:r>
      <w:proofErr w:type="gramStart"/>
      <w:r w:rsidRPr="007E0B31">
        <w:rPr>
          <w:rFonts w:cs="Arial"/>
        </w:rPr>
        <w:t>made;</w:t>
      </w:r>
      <w:proofErr w:type="gramEnd"/>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xml:space="preserve">, firm or partnership and any other entity, in each case whether or not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 xml:space="preserve">references to the words "include" or "including" are to be construed without limitation to the generality of the preceding </w:t>
      </w:r>
      <w:proofErr w:type="gramStart"/>
      <w:r w:rsidRPr="007E0B31">
        <w:rPr>
          <w:rFonts w:cs="Arial"/>
        </w:rPr>
        <w:t>words;</w:t>
      </w:r>
      <w:proofErr w:type="gramEnd"/>
    </w:p>
    <w:p w14:paraId="56A7EF0A" w14:textId="77777777" w:rsidR="00BD14FE" w:rsidRPr="007E0B31" w:rsidRDefault="00BD14FE" w:rsidP="00D23324">
      <w:pPr>
        <w:pStyle w:val="Level2Text"/>
        <w:jc w:val="both"/>
        <w:rPr>
          <w:rFonts w:cs="Arial"/>
        </w:rPr>
      </w:pPr>
      <w:r w:rsidRPr="007E0B31">
        <w:rPr>
          <w:rFonts w:cs="Arial"/>
        </w:rPr>
        <w:lastRenderedPageBreak/>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w:t>
      </w:r>
      <w:proofErr w:type="gramStart"/>
      <w:r w:rsidRPr="007E0B31">
        <w:rPr>
          <w:rFonts w:cs="Arial"/>
        </w:rPr>
        <w:t>inconsistency;</w:t>
      </w:r>
      <w:proofErr w:type="gramEnd"/>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w:t>
      </w:r>
      <w:proofErr w:type="gramStart"/>
      <w:r w:rsidRPr="007E0B31">
        <w:rPr>
          <w:rFonts w:cs="Arial"/>
        </w:rPr>
        <w:t>contained;</w:t>
      </w:r>
      <w:proofErr w:type="gramEnd"/>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w:t>
      </w:r>
      <w:proofErr w:type="gramStart"/>
      <w:r w:rsidRPr="007E0B31">
        <w:rPr>
          <w:rFonts w:cs="Arial"/>
        </w:rPr>
        <w:t>obligations;</w:t>
      </w:r>
      <w:proofErr w:type="gramEnd"/>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r w:rsidRPr="007E0B31">
        <w:rPr>
          <w:rFonts w:cs="Arial"/>
        </w:rPr>
        <w:t xml:space="preserv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 xml:space="preserve">rounded up to the nearest whole </w:t>
      </w:r>
      <w:proofErr w:type="gramStart"/>
      <w:r w:rsidRPr="007E0B31">
        <w:rPr>
          <w:rFonts w:cs="Arial"/>
        </w:rPr>
        <w:t>MW;</w:t>
      </w:r>
      <w:proofErr w:type="gramEnd"/>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106"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106"/>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C68FC6" w14:textId="77777777" w:rsidR="00E257F3" w:rsidRDefault="00E257F3" w:rsidP="008F1F3E">
      <w:pPr>
        <w:pStyle w:val="Header"/>
      </w:pPr>
      <w:r>
        <w:separator/>
      </w:r>
    </w:p>
  </w:endnote>
  <w:endnote w:type="continuationSeparator" w:id="0">
    <w:p w14:paraId="73309924" w14:textId="77777777" w:rsidR="00E257F3" w:rsidRDefault="00E257F3" w:rsidP="008F1F3E">
      <w:pPr>
        <w:pStyle w:val="Header"/>
      </w:pPr>
      <w:r>
        <w:continuationSeparator/>
      </w:r>
    </w:p>
  </w:endnote>
  <w:endnote w:type="continuationNotice" w:id="1">
    <w:p w14:paraId="2163760D" w14:textId="77777777" w:rsidR="00E257F3" w:rsidRDefault="00E257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28AF5DDD"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AF5CEE">
      <w:rPr>
        <w:rStyle w:val="PageNumber"/>
        <w:sz w:val="16"/>
        <w:szCs w:val="16"/>
      </w:rPr>
      <w:t>3</w:t>
    </w:r>
    <w:r w:rsidR="00631BBA">
      <w:rPr>
        <w:rStyle w:val="PageNumber"/>
        <w:sz w:val="16"/>
        <w:szCs w:val="16"/>
      </w:rPr>
      <w:t>1</w:t>
    </w:r>
    <w:r>
      <w:rPr>
        <w:rStyle w:val="PageNumber"/>
        <w:sz w:val="16"/>
        <w:szCs w:val="16"/>
      </w:rPr>
      <w:tab/>
      <w:t>GD</w:t>
    </w:r>
    <w:r w:rsidRPr="002B5019">
      <w:rPr>
        <w:rStyle w:val="PageNumber"/>
        <w:sz w:val="16"/>
        <w:szCs w:val="16"/>
      </w:rPr>
      <w:tab/>
    </w:r>
    <w:r w:rsidR="00AF5CEE">
      <w:rPr>
        <w:sz w:val="16"/>
        <w:szCs w:val="16"/>
      </w:rPr>
      <w:t>0</w:t>
    </w:r>
    <w:r w:rsidR="00631BBA">
      <w:rPr>
        <w:sz w:val="16"/>
        <w:szCs w:val="16"/>
      </w:rPr>
      <w:t>8</w:t>
    </w:r>
    <w:r w:rsidR="00DA6DF3">
      <w:rPr>
        <w:sz w:val="16"/>
        <w:szCs w:val="16"/>
      </w:rPr>
      <w:t xml:space="preserve"> </w:t>
    </w:r>
    <w:r w:rsidR="00AF5CEE">
      <w:rPr>
        <w:sz w:val="16"/>
        <w:szCs w:val="16"/>
      </w:rPr>
      <w:t xml:space="preserve">April </w:t>
    </w:r>
    <w:r w:rsidR="00DA6DF3">
      <w:rPr>
        <w:sz w:val="16"/>
        <w:szCs w:val="16"/>
      </w:rPr>
      <w:t>202</w:t>
    </w:r>
    <w:r w:rsidR="00362A26">
      <w:rPr>
        <w:sz w:val="16"/>
        <w:szCs w:val="16"/>
      </w:rPr>
      <w:t>5</w:t>
    </w:r>
  </w:p>
  <w:p w14:paraId="60524C2E" w14:textId="6AB0B595"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631BBA">
      <w:rPr>
        <w:rStyle w:val="PageNumber"/>
        <w:sz w:val="16"/>
        <w:szCs w:val="16"/>
      </w:rPr>
      <w:t>8</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76D7B4" w14:textId="77777777" w:rsidR="00E257F3" w:rsidRDefault="00E257F3" w:rsidP="008F1F3E">
      <w:pPr>
        <w:pStyle w:val="Header"/>
      </w:pPr>
      <w:r>
        <w:separator/>
      </w:r>
    </w:p>
  </w:footnote>
  <w:footnote w:type="continuationSeparator" w:id="0">
    <w:p w14:paraId="218483A2" w14:textId="77777777" w:rsidR="00E257F3" w:rsidRDefault="00E257F3" w:rsidP="008F1F3E">
      <w:pPr>
        <w:pStyle w:val="Header"/>
      </w:pPr>
      <w:r>
        <w:continuationSeparator/>
      </w:r>
    </w:p>
  </w:footnote>
  <w:footnote w:type="continuationNotice" w:id="1">
    <w:p w14:paraId="5BB303A8" w14:textId="77777777" w:rsidR="00E257F3" w:rsidRDefault="00E257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raham Lear [NESO]">
    <w15:presenceInfo w15:providerId="AD" w15:userId="S::Graham.Lear@neso.energy::f5ff4eb6-cb05-4d37-a5fe-9811df56e3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4DA5"/>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2762C"/>
    <w:rsid w:val="000304F8"/>
    <w:rsid w:val="00031630"/>
    <w:rsid w:val="000317EB"/>
    <w:rsid w:val="0003213A"/>
    <w:rsid w:val="00032390"/>
    <w:rsid w:val="00033691"/>
    <w:rsid w:val="000341A6"/>
    <w:rsid w:val="00034ED5"/>
    <w:rsid w:val="000355CF"/>
    <w:rsid w:val="00035985"/>
    <w:rsid w:val="000359EA"/>
    <w:rsid w:val="00036105"/>
    <w:rsid w:val="000362F8"/>
    <w:rsid w:val="000363D8"/>
    <w:rsid w:val="000365D6"/>
    <w:rsid w:val="000400ED"/>
    <w:rsid w:val="00040B25"/>
    <w:rsid w:val="00040FC6"/>
    <w:rsid w:val="0004166F"/>
    <w:rsid w:val="0004177E"/>
    <w:rsid w:val="0004236F"/>
    <w:rsid w:val="0004439C"/>
    <w:rsid w:val="00044A90"/>
    <w:rsid w:val="0004564C"/>
    <w:rsid w:val="00045E74"/>
    <w:rsid w:val="00046274"/>
    <w:rsid w:val="000469E0"/>
    <w:rsid w:val="00046E79"/>
    <w:rsid w:val="000519B4"/>
    <w:rsid w:val="00051CD0"/>
    <w:rsid w:val="00051DEE"/>
    <w:rsid w:val="00052110"/>
    <w:rsid w:val="0005225F"/>
    <w:rsid w:val="00052895"/>
    <w:rsid w:val="00052975"/>
    <w:rsid w:val="000536D9"/>
    <w:rsid w:val="00053859"/>
    <w:rsid w:val="00053B8A"/>
    <w:rsid w:val="00054AD8"/>
    <w:rsid w:val="00054B19"/>
    <w:rsid w:val="000556C6"/>
    <w:rsid w:val="00055A38"/>
    <w:rsid w:val="00055DDE"/>
    <w:rsid w:val="00056CE3"/>
    <w:rsid w:val="00056E40"/>
    <w:rsid w:val="000571BC"/>
    <w:rsid w:val="00057685"/>
    <w:rsid w:val="00057CBA"/>
    <w:rsid w:val="0006008A"/>
    <w:rsid w:val="0006069B"/>
    <w:rsid w:val="0006122C"/>
    <w:rsid w:val="000619EA"/>
    <w:rsid w:val="00062B73"/>
    <w:rsid w:val="00062D5C"/>
    <w:rsid w:val="00063496"/>
    <w:rsid w:val="00063CBD"/>
    <w:rsid w:val="000642CC"/>
    <w:rsid w:val="000649D6"/>
    <w:rsid w:val="0006512B"/>
    <w:rsid w:val="000668EA"/>
    <w:rsid w:val="000701FD"/>
    <w:rsid w:val="000702D8"/>
    <w:rsid w:val="000705ED"/>
    <w:rsid w:val="00070786"/>
    <w:rsid w:val="00070B7B"/>
    <w:rsid w:val="00070D1B"/>
    <w:rsid w:val="00070E03"/>
    <w:rsid w:val="000717FE"/>
    <w:rsid w:val="00071A83"/>
    <w:rsid w:val="0007222B"/>
    <w:rsid w:val="00072670"/>
    <w:rsid w:val="0007294A"/>
    <w:rsid w:val="00072EC8"/>
    <w:rsid w:val="00073765"/>
    <w:rsid w:val="0007501B"/>
    <w:rsid w:val="000754B9"/>
    <w:rsid w:val="000757AB"/>
    <w:rsid w:val="00075B2D"/>
    <w:rsid w:val="00077919"/>
    <w:rsid w:val="00077935"/>
    <w:rsid w:val="00077AC6"/>
    <w:rsid w:val="000800C3"/>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2C8"/>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0755"/>
    <w:rsid w:val="000C129B"/>
    <w:rsid w:val="000C14D3"/>
    <w:rsid w:val="000C1521"/>
    <w:rsid w:val="000C171F"/>
    <w:rsid w:val="000C1BB4"/>
    <w:rsid w:val="000C1DCB"/>
    <w:rsid w:val="000C2FFA"/>
    <w:rsid w:val="000C42FD"/>
    <w:rsid w:val="000C447B"/>
    <w:rsid w:val="000C4948"/>
    <w:rsid w:val="000C61D6"/>
    <w:rsid w:val="000C64D4"/>
    <w:rsid w:val="000C77D7"/>
    <w:rsid w:val="000C788F"/>
    <w:rsid w:val="000C7DC8"/>
    <w:rsid w:val="000D1208"/>
    <w:rsid w:val="000D120A"/>
    <w:rsid w:val="000D1F06"/>
    <w:rsid w:val="000D22B4"/>
    <w:rsid w:val="000D298D"/>
    <w:rsid w:val="000D4BCE"/>
    <w:rsid w:val="000D5ABD"/>
    <w:rsid w:val="000D77A7"/>
    <w:rsid w:val="000E0153"/>
    <w:rsid w:val="000E037A"/>
    <w:rsid w:val="000E05DD"/>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16E3"/>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017"/>
    <w:rsid w:val="00114CE7"/>
    <w:rsid w:val="001157D0"/>
    <w:rsid w:val="00115AAE"/>
    <w:rsid w:val="00116ED0"/>
    <w:rsid w:val="001172A6"/>
    <w:rsid w:val="00120FB5"/>
    <w:rsid w:val="00120FFF"/>
    <w:rsid w:val="001214C1"/>
    <w:rsid w:val="0012167B"/>
    <w:rsid w:val="00121C76"/>
    <w:rsid w:val="00121EAB"/>
    <w:rsid w:val="0012256D"/>
    <w:rsid w:val="001227B2"/>
    <w:rsid w:val="001228AB"/>
    <w:rsid w:val="00122B87"/>
    <w:rsid w:val="001231D8"/>
    <w:rsid w:val="00123474"/>
    <w:rsid w:val="001238DE"/>
    <w:rsid w:val="00124812"/>
    <w:rsid w:val="00124A50"/>
    <w:rsid w:val="00124C02"/>
    <w:rsid w:val="00127FF6"/>
    <w:rsid w:val="00130486"/>
    <w:rsid w:val="00131037"/>
    <w:rsid w:val="0013182E"/>
    <w:rsid w:val="00131876"/>
    <w:rsid w:val="00131B2E"/>
    <w:rsid w:val="00131D3E"/>
    <w:rsid w:val="00131F38"/>
    <w:rsid w:val="00132166"/>
    <w:rsid w:val="00132D71"/>
    <w:rsid w:val="00133B14"/>
    <w:rsid w:val="001352BF"/>
    <w:rsid w:val="0013649C"/>
    <w:rsid w:val="0013698A"/>
    <w:rsid w:val="00136CB4"/>
    <w:rsid w:val="00141116"/>
    <w:rsid w:val="00141C7B"/>
    <w:rsid w:val="0014291E"/>
    <w:rsid w:val="001430D8"/>
    <w:rsid w:val="00143B77"/>
    <w:rsid w:val="00143EC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69"/>
    <w:rsid w:val="00152797"/>
    <w:rsid w:val="00153389"/>
    <w:rsid w:val="00153B44"/>
    <w:rsid w:val="001547C7"/>
    <w:rsid w:val="00154A18"/>
    <w:rsid w:val="00157564"/>
    <w:rsid w:val="0015789D"/>
    <w:rsid w:val="00160F31"/>
    <w:rsid w:val="00161866"/>
    <w:rsid w:val="00161E0D"/>
    <w:rsid w:val="00162181"/>
    <w:rsid w:val="00162F36"/>
    <w:rsid w:val="00163368"/>
    <w:rsid w:val="00163C31"/>
    <w:rsid w:val="001644FE"/>
    <w:rsid w:val="00164657"/>
    <w:rsid w:val="001658AE"/>
    <w:rsid w:val="00165AB2"/>
    <w:rsid w:val="00165BC9"/>
    <w:rsid w:val="001663B3"/>
    <w:rsid w:val="00166D67"/>
    <w:rsid w:val="00167624"/>
    <w:rsid w:val="00167A20"/>
    <w:rsid w:val="00170058"/>
    <w:rsid w:val="001707FB"/>
    <w:rsid w:val="001710CF"/>
    <w:rsid w:val="00171516"/>
    <w:rsid w:val="001715BC"/>
    <w:rsid w:val="00171CD0"/>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17B6"/>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4889"/>
    <w:rsid w:val="001A5C78"/>
    <w:rsid w:val="001A6C6A"/>
    <w:rsid w:val="001A7D19"/>
    <w:rsid w:val="001A7DDB"/>
    <w:rsid w:val="001B1B41"/>
    <w:rsid w:val="001B1B75"/>
    <w:rsid w:val="001B2B1A"/>
    <w:rsid w:val="001B2DF5"/>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726"/>
    <w:rsid w:val="001C3FDA"/>
    <w:rsid w:val="001C44DB"/>
    <w:rsid w:val="001C48A9"/>
    <w:rsid w:val="001D0BB8"/>
    <w:rsid w:val="001D0CB2"/>
    <w:rsid w:val="001D0F41"/>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669B"/>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8D"/>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AE4"/>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37E0A"/>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843"/>
    <w:rsid w:val="00254996"/>
    <w:rsid w:val="00254A70"/>
    <w:rsid w:val="00254DD5"/>
    <w:rsid w:val="002559AA"/>
    <w:rsid w:val="00257603"/>
    <w:rsid w:val="00257F96"/>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3512"/>
    <w:rsid w:val="00285EAC"/>
    <w:rsid w:val="0028697E"/>
    <w:rsid w:val="00286FFF"/>
    <w:rsid w:val="00287D77"/>
    <w:rsid w:val="0029003F"/>
    <w:rsid w:val="002906EE"/>
    <w:rsid w:val="00290E47"/>
    <w:rsid w:val="002926BE"/>
    <w:rsid w:val="0029290F"/>
    <w:rsid w:val="00293C53"/>
    <w:rsid w:val="00293D00"/>
    <w:rsid w:val="002947EF"/>
    <w:rsid w:val="00294B95"/>
    <w:rsid w:val="00294D0A"/>
    <w:rsid w:val="00294D43"/>
    <w:rsid w:val="00294ECB"/>
    <w:rsid w:val="00296CBB"/>
    <w:rsid w:val="00297CBC"/>
    <w:rsid w:val="00297DF2"/>
    <w:rsid w:val="002A08DE"/>
    <w:rsid w:val="002A0C2E"/>
    <w:rsid w:val="002A1659"/>
    <w:rsid w:val="002A1B94"/>
    <w:rsid w:val="002A2281"/>
    <w:rsid w:val="002A23D4"/>
    <w:rsid w:val="002A2629"/>
    <w:rsid w:val="002A2839"/>
    <w:rsid w:val="002A2D51"/>
    <w:rsid w:val="002A34F7"/>
    <w:rsid w:val="002A5305"/>
    <w:rsid w:val="002A540A"/>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1FEC"/>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10D2"/>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1525"/>
    <w:rsid w:val="002F2D8C"/>
    <w:rsid w:val="002F3E17"/>
    <w:rsid w:val="002F46A9"/>
    <w:rsid w:val="002F4B5A"/>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713"/>
    <w:rsid w:val="00326823"/>
    <w:rsid w:val="00326843"/>
    <w:rsid w:val="00326B7D"/>
    <w:rsid w:val="00327026"/>
    <w:rsid w:val="00327416"/>
    <w:rsid w:val="00327939"/>
    <w:rsid w:val="003301CE"/>
    <w:rsid w:val="003319B6"/>
    <w:rsid w:val="00332CAF"/>
    <w:rsid w:val="003332B4"/>
    <w:rsid w:val="00333BC1"/>
    <w:rsid w:val="00333D74"/>
    <w:rsid w:val="00333F56"/>
    <w:rsid w:val="0033429B"/>
    <w:rsid w:val="00334A9C"/>
    <w:rsid w:val="00334C47"/>
    <w:rsid w:val="00335326"/>
    <w:rsid w:val="003353DC"/>
    <w:rsid w:val="00336884"/>
    <w:rsid w:val="00336A42"/>
    <w:rsid w:val="00336B96"/>
    <w:rsid w:val="00337323"/>
    <w:rsid w:val="00337897"/>
    <w:rsid w:val="003378E0"/>
    <w:rsid w:val="0033794C"/>
    <w:rsid w:val="00337D7F"/>
    <w:rsid w:val="003406F5"/>
    <w:rsid w:val="00341E2C"/>
    <w:rsid w:val="00341ED6"/>
    <w:rsid w:val="00342C33"/>
    <w:rsid w:val="00342EAB"/>
    <w:rsid w:val="003435D1"/>
    <w:rsid w:val="003448DD"/>
    <w:rsid w:val="0034495D"/>
    <w:rsid w:val="00345E35"/>
    <w:rsid w:val="003473EA"/>
    <w:rsid w:val="00347928"/>
    <w:rsid w:val="00351641"/>
    <w:rsid w:val="00351BFF"/>
    <w:rsid w:val="00352736"/>
    <w:rsid w:val="00352D79"/>
    <w:rsid w:val="00352E12"/>
    <w:rsid w:val="00353223"/>
    <w:rsid w:val="00353CD8"/>
    <w:rsid w:val="00354162"/>
    <w:rsid w:val="00355826"/>
    <w:rsid w:val="00355A8F"/>
    <w:rsid w:val="003600B8"/>
    <w:rsid w:val="003608C3"/>
    <w:rsid w:val="00360A16"/>
    <w:rsid w:val="00360F5B"/>
    <w:rsid w:val="00361D01"/>
    <w:rsid w:val="00362367"/>
    <w:rsid w:val="003625F1"/>
    <w:rsid w:val="0036288F"/>
    <w:rsid w:val="00362A26"/>
    <w:rsid w:val="00363290"/>
    <w:rsid w:val="00363D38"/>
    <w:rsid w:val="00365635"/>
    <w:rsid w:val="00365EE2"/>
    <w:rsid w:val="00366088"/>
    <w:rsid w:val="00366B0F"/>
    <w:rsid w:val="00366FA3"/>
    <w:rsid w:val="0036788C"/>
    <w:rsid w:val="0037043D"/>
    <w:rsid w:val="0037065B"/>
    <w:rsid w:val="00372021"/>
    <w:rsid w:val="003721E7"/>
    <w:rsid w:val="00372ACE"/>
    <w:rsid w:val="00374794"/>
    <w:rsid w:val="00376F00"/>
    <w:rsid w:val="00377489"/>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5D6"/>
    <w:rsid w:val="003A18DC"/>
    <w:rsid w:val="003A18F8"/>
    <w:rsid w:val="003A2637"/>
    <w:rsid w:val="003A2C12"/>
    <w:rsid w:val="003A464A"/>
    <w:rsid w:val="003A5083"/>
    <w:rsid w:val="003A5443"/>
    <w:rsid w:val="003A6281"/>
    <w:rsid w:val="003A6B14"/>
    <w:rsid w:val="003A6B20"/>
    <w:rsid w:val="003B0C9C"/>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06B"/>
    <w:rsid w:val="003C45B5"/>
    <w:rsid w:val="003C5786"/>
    <w:rsid w:val="003C58E7"/>
    <w:rsid w:val="003C5DF1"/>
    <w:rsid w:val="003C5E2D"/>
    <w:rsid w:val="003C6521"/>
    <w:rsid w:val="003C6C2F"/>
    <w:rsid w:val="003C70EB"/>
    <w:rsid w:val="003C73FA"/>
    <w:rsid w:val="003C7B52"/>
    <w:rsid w:val="003C7BA8"/>
    <w:rsid w:val="003D0ECE"/>
    <w:rsid w:val="003D1AD5"/>
    <w:rsid w:val="003D1E65"/>
    <w:rsid w:val="003D1E97"/>
    <w:rsid w:val="003D21DA"/>
    <w:rsid w:val="003D268D"/>
    <w:rsid w:val="003D2B77"/>
    <w:rsid w:val="003D2DEB"/>
    <w:rsid w:val="003D363F"/>
    <w:rsid w:val="003D3987"/>
    <w:rsid w:val="003D5678"/>
    <w:rsid w:val="003D5F03"/>
    <w:rsid w:val="003D6478"/>
    <w:rsid w:val="003D6E40"/>
    <w:rsid w:val="003D6E55"/>
    <w:rsid w:val="003D6ED2"/>
    <w:rsid w:val="003D7529"/>
    <w:rsid w:val="003D7618"/>
    <w:rsid w:val="003D7FC3"/>
    <w:rsid w:val="003E1E00"/>
    <w:rsid w:val="003E2228"/>
    <w:rsid w:val="003E2930"/>
    <w:rsid w:val="003E2C7C"/>
    <w:rsid w:val="003E2F84"/>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1C8B"/>
    <w:rsid w:val="00412B27"/>
    <w:rsid w:val="00412E9E"/>
    <w:rsid w:val="00413637"/>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E59"/>
    <w:rsid w:val="0043176A"/>
    <w:rsid w:val="004318C6"/>
    <w:rsid w:val="00431A78"/>
    <w:rsid w:val="004320C6"/>
    <w:rsid w:val="004325DC"/>
    <w:rsid w:val="00432DAF"/>
    <w:rsid w:val="0043323D"/>
    <w:rsid w:val="004339F2"/>
    <w:rsid w:val="004342E0"/>
    <w:rsid w:val="004351C1"/>
    <w:rsid w:val="00435E5E"/>
    <w:rsid w:val="004372EC"/>
    <w:rsid w:val="0044031F"/>
    <w:rsid w:val="00440B4A"/>
    <w:rsid w:val="00440DF1"/>
    <w:rsid w:val="00440E40"/>
    <w:rsid w:val="00441CE5"/>
    <w:rsid w:val="0044263F"/>
    <w:rsid w:val="00442A41"/>
    <w:rsid w:val="00442BCE"/>
    <w:rsid w:val="00442ED4"/>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598D"/>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77638"/>
    <w:rsid w:val="00480535"/>
    <w:rsid w:val="00484275"/>
    <w:rsid w:val="00484D52"/>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44F3"/>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2F2"/>
    <w:rsid w:val="004E4312"/>
    <w:rsid w:val="004E4984"/>
    <w:rsid w:val="004E520D"/>
    <w:rsid w:val="004E5AD8"/>
    <w:rsid w:val="004E64E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1D14"/>
    <w:rsid w:val="00532349"/>
    <w:rsid w:val="005324A2"/>
    <w:rsid w:val="005328CA"/>
    <w:rsid w:val="00532990"/>
    <w:rsid w:val="005334A5"/>
    <w:rsid w:val="005342C6"/>
    <w:rsid w:val="005348B2"/>
    <w:rsid w:val="00535401"/>
    <w:rsid w:val="00535D26"/>
    <w:rsid w:val="00537025"/>
    <w:rsid w:val="005370D4"/>
    <w:rsid w:val="00537C57"/>
    <w:rsid w:val="00537F3F"/>
    <w:rsid w:val="00540AC8"/>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23B"/>
    <w:rsid w:val="00555EE4"/>
    <w:rsid w:val="00556A79"/>
    <w:rsid w:val="00560265"/>
    <w:rsid w:val="0056158D"/>
    <w:rsid w:val="00561F74"/>
    <w:rsid w:val="005625DD"/>
    <w:rsid w:val="005628E8"/>
    <w:rsid w:val="00562ABB"/>
    <w:rsid w:val="00564137"/>
    <w:rsid w:val="00564A1D"/>
    <w:rsid w:val="005652E2"/>
    <w:rsid w:val="00567A01"/>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42D"/>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87364"/>
    <w:rsid w:val="005878D7"/>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1D4E"/>
    <w:rsid w:val="005A213E"/>
    <w:rsid w:val="005A27C2"/>
    <w:rsid w:val="005A3480"/>
    <w:rsid w:val="005A3AE6"/>
    <w:rsid w:val="005A3DF9"/>
    <w:rsid w:val="005A443F"/>
    <w:rsid w:val="005A49DF"/>
    <w:rsid w:val="005A5BBE"/>
    <w:rsid w:val="005A74B4"/>
    <w:rsid w:val="005A77C5"/>
    <w:rsid w:val="005A7E5E"/>
    <w:rsid w:val="005A7EF8"/>
    <w:rsid w:val="005B0213"/>
    <w:rsid w:val="005B02D9"/>
    <w:rsid w:val="005B0F78"/>
    <w:rsid w:val="005B2CDA"/>
    <w:rsid w:val="005B2D63"/>
    <w:rsid w:val="005B396F"/>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5117"/>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4CF2"/>
    <w:rsid w:val="005E57B8"/>
    <w:rsid w:val="005E6191"/>
    <w:rsid w:val="005E62A9"/>
    <w:rsid w:val="005E6514"/>
    <w:rsid w:val="005E6DD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423"/>
    <w:rsid w:val="00615D0D"/>
    <w:rsid w:val="006165BE"/>
    <w:rsid w:val="00616B63"/>
    <w:rsid w:val="00616E41"/>
    <w:rsid w:val="00617C37"/>
    <w:rsid w:val="006201CC"/>
    <w:rsid w:val="00621452"/>
    <w:rsid w:val="00623005"/>
    <w:rsid w:val="006232E1"/>
    <w:rsid w:val="00623992"/>
    <w:rsid w:val="006254BD"/>
    <w:rsid w:val="00625784"/>
    <w:rsid w:val="0062685E"/>
    <w:rsid w:val="006271DB"/>
    <w:rsid w:val="00627976"/>
    <w:rsid w:val="00631BBA"/>
    <w:rsid w:val="00631C9E"/>
    <w:rsid w:val="00631FFD"/>
    <w:rsid w:val="00632281"/>
    <w:rsid w:val="00632811"/>
    <w:rsid w:val="00632A06"/>
    <w:rsid w:val="00632E68"/>
    <w:rsid w:val="006334A8"/>
    <w:rsid w:val="0063389C"/>
    <w:rsid w:val="006339E7"/>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13CA"/>
    <w:rsid w:val="006516BE"/>
    <w:rsid w:val="0065415E"/>
    <w:rsid w:val="006545C3"/>
    <w:rsid w:val="00655166"/>
    <w:rsid w:val="006557D8"/>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3E89"/>
    <w:rsid w:val="006752A6"/>
    <w:rsid w:val="00675DC9"/>
    <w:rsid w:val="00676566"/>
    <w:rsid w:val="0067670B"/>
    <w:rsid w:val="00676E7C"/>
    <w:rsid w:val="0067767F"/>
    <w:rsid w:val="00680149"/>
    <w:rsid w:val="006801A6"/>
    <w:rsid w:val="00681158"/>
    <w:rsid w:val="006824C6"/>
    <w:rsid w:val="0068351E"/>
    <w:rsid w:val="0068362D"/>
    <w:rsid w:val="00683A8D"/>
    <w:rsid w:val="006840AC"/>
    <w:rsid w:val="00684BD5"/>
    <w:rsid w:val="00685050"/>
    <w:rsid w:val="00685277"/>
    <w:rsid w:val="0068568D"/>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984"/>
    <w:rsid w:val="006B1FC8"/>
    <w:rsid w:val="006B2966"/>
    <w:rsid w:val="006B4FED"/>
    <w:rsid w:val="006B5431"/>
    <w:rsid w:val="006B6BA0"/>
    <w:rsid w:val="006B6D57"/>
    <w:rsid w:val="006B6DEA"/>
    <w:rsid w:val="006B70D6"/>
    <w:rsid w:val="006C045F"/>
    <w:rsid w:val="006C07B4"/>
    <w:rsid w:val="006C0932"/>
    <w:rsid w:val="006C169F"/>
    <w:rsid w:val="006C18A6"/>
    <w:rsid w:val="006C3B23"/>
    <w:rsid w:val="006C3DDF"/>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51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249F"/>
    <w:rsid w:val="00722D81"/>
    <w:rsid w:val="0072429B"/>
    <w:rsid w:val="00724498"/>
    <w:rsid w:val="00724A66"/>
    <w:rsid w:val="00725427"/>
    <w:rsid w:val="00725B67"/>
    <w:rsid w:val="0072610F"/>
    <w:rsid w:val="00726BF1"/>
    <w:rsid w:val="007276FE"/>
    <w:rsid w:val="00727CA3"/>
    <w:rsid w:val="00731325"/>
    <w:rsid w:val="007323AE"/>
    <w:rsid w:val="00733388"/>
    <w:rsid w:val="0073489C"/>
    <w:rsid w:val="007362D8"/>
    <w:rsid w:val="007369FA"/>
    <w:rsid w:val="00736BC1"/>
    <w:rsid w:val="00737AD2"/>
    <w:rsid w:val="00737D9B"/>
    <w:rsid w:val="00740627"/>
    <w:rsid w:val="007408C5"/>
    <w:rsid w:val="00742964"/>
    <w:rsid w:val="00742C85"/>
    <w:rsid w:val="007436D2"/>
    <w:rsid w:val="00744AED"/>
    <w:rsid w:val="00744BB2"/>
    <w:rsid w:val="00745344"/>
    <w:rsid w:val="007454CB"/>
    <w:rsid w:val="007455E9"/>
    <w:rsid w:val="00745A4F"/>
    <w:rsid w:val="00745CFC"/>
    <w:rsid w:val="007464BF"/>
    <w:rsid w:val="00746DDA"/>
    <w:rsid w:val="00746EA9"/>
    <w:rsid w:val="007477AE"/>
    <w:rsid w:val="007507DD"/>
    <w:rsid w:val="007508F7"/>
    <w:rsid w:val="00750A76"/>
    <w:rsid w:val="00752308"/>
    <w:rsid w:val="007531EB"/>
    <w:rsid w:val="00753A74"/>
    <w:rsid w:val="00753BB2"/>
    <w:rsid w:val="007540F1"/>
    <w:rsid w:val="00754D00"/>
    <w:rsid w:val="00755172"/>
    <w:rsid w:val="0075579A"/>
    <w:rsid w:val="007557CA"/>
    <w:rsid w:val="00756550"/>
    <w:rsid w:val="007602C1"/>
    <w:rsid w:val="00760D37"/>
    <w:rsid w:val="00760EA2"/>
    <w:rsid w:val="00761B88"/>
    <w:rsid w:val="0076233B"/>
    <w:rsid w:val="0076267C"/>
    <w:rsid w:val="007627EC"/>
    <w:rsid w:val="00762C75"/>
    <w:rsid w:val="00762DBA"/>
    <w:rsid w:val="00762F6E"/>
    <w:rsid w:val="007632E6"/>
    <w:rsid w:val="0076348C"/>
    <w:rsid w:val="007640EA"/>
    <w:rsid w:val="00764975"/>
    <w:rsid w:val="00764BAC"/>
    <w:rsid w:val="00764DA2"/>
    <w:rsid w:val="00765314"/>
    <w:rsid w:val="007654F2"/>
    <w:rsid w:val="00766A50"/>
    <w:rsid w:val="00766B45"/>
    <w:rsid w:val="00767703"/>
    <w:rsid w:val="007708EF"/>
    <w:rsid w:val="007725BD"/>
    <w:rsid w:val="00772927"/>
    <w:rsid w:val="00773191"/>
    <w:rsid w:val="007735DA"/>
    <w:rsid w:val="00773CB8"/>
    <w:rsid w:val="007742B7"/>
    <w:rsid w:val="0077442B"/>
    <w:rsid w:val="007754CA"/>
    <w:rsid w:val="00775B78"/>
    <w:rsid w:val="00775C56"/>
    <w:rsid w:val="007763A4"/>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2A6"/>
    <w:rsid w:val="007A36BA"/>
    <w:rsid w:val="007A36ED"/>
    <w:rsid w:val="007A53C3"/>
    <w:rsid w:val="007A68BF"/>
    <w:rsid w:val="007A6AB8"/>
    <w:rsid w:val="007A6ED9"/>
    <w:rsid w:val="007A7B30"/>
    <w:rsid w:val="007B0131"/>
    <w:rsid w:val="007B25D9"/>
    <w:rsid w:val="007B2F64"/>
    <w:rsid w:val="007B378A"/>
    <w:rsid w:val="007B416F"/>
    <w:rsid w:val="007B450C"/>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B7"/>
    <w:rsid w:val="007D3BD9"/>
    <w:rsid w:val="007D43BC"/>
    <w:rsid w:val="007D5877"/>
    <w:rsid w:val="007D72B5"/>
    <w:rsid w:val="007D7792"/>
    <w:rsid w:val="007D7840"/>
    <w:rsid w:val="007E02D3"/>
    <w:rsid w:val="007E071E"/>
    <w:rsid w:val="007E0AE5"/>
    <w:rsid w:val="007E0B31"/>
    <w:rsid w:val="007E0BC0"/>
    <w:rsid w:val="007E13E2"/>
    <w:rsid w:val="007E1B45"/>
    <w:rsid w:val="007E1DD4"/>
    <w:rsid w:val="007E23BE"/>
    <w:rsid w:val="007E2599"/>
    <w:rsid w:val="007E294D"/>
    <w:rsid w:val="007E297B"/>
    <w:rsid w:val="007E2D09"/>
    <w:rsid w:val="007E3665"/>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0B5A"/>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349"/>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3A51"/>
    <w:rsid w:val="00824A22"/>
    <w:rsid w:val="008253B3"/>
    <w:rsid w:val="008254DF"/>
    <w:rsid w:val="008254F8"/>
    <w:rsid w:val="00825830"/>
    <w:rsid w:val="00825A98"/>
    <w:rsid w:val="0082632E"/>
    <w:rsid w:val="008264A9"/>
    <w:rsid w:val="00826958"/>
    <w:rsid w:val="00826A18"/>
    <w:rsid w:val="00827788"/>
    <w:rsid w:val="00827C1B"/>
    <w:rsid w:val="00827D33"/>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378D4"/>
    <w:rsid w:val="0084066A"/>
    <w:rsid w:val="00841327"/>
    <w:rsid w:val="00841D53"/>
    <w:rsid w:val="00842219"/>
    <w:rsid w:val="008428D0"/>
    <w:rsid w:val="0084363F"/>
    <w:rsid w:val="008447CE"/>
    <w:rsid w:val="008450DA"/>
    <w:rsid w:val="00845BD2"/>
    <w:rsid w:val="00845E49"/>
    <w:rsid w:val="00846CE7"/>
    <w:rsid w:val="00847F4F"/>
    <w:rsid w:val="00850272"/>
    <w:rsid w:val="00850904"/>
    <w:rsid w:val="00851307"/>
    <w:rsid w:val="008516C7"/>
    <w:rsid w:val="00852F78"/>
    <w:rsid w:val="00854B3E"/>
    <w:rsid w:val="00855094"/>
    <w:rsid w:val="00855D30"/>
    <w:rsid w:val="0085718B"/>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1625"/>
    <w:rsid w:val="00873265"/>
    <w:rsid w:val="008733D3"/>
    <w:rsid w:val="00873651"/>
    <w:rsid w:val="00873D5F"/>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1"/>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14E7"/>
    <w:rsid w:val="008C157E"/>
    <w:rsid w:val="008C509B"/>
    <w:rsid w:val="008C6964"/>
    <w:rsid w:val="008C6C40"/>
    <w:rsid w:val="008C7269"/>
    <w:rsid w:val="008C73BC"/>
    <w:rsid w:val="008C7B33"/>
    <w:rsid w:val="008C7C46"/>
    <w:rsid w:val="008D13C8"/>
    <w:rsid w:val="008D1450"/>
    <w:rsid w:val="008D14B4"/>
    <w:rsid w:val="008D177D"/>
    <w:rsid w:val="008D1AB4"/>
    <w:rsid w:val="008D1AD0"/>
    <w:rsid w:val="008D1F13"/>
    <w:rsid w:val="008D2D72"/>
    <w:rsid w:val="008D2F83"/>
    <w:rsid w:val="008D3359"/>
    <w:rsid w:val="008D3BD1"/>
    <w:rsid w:val="008D3FBF"/>
    <w:rsid w:val="008D4CEF"/>
    <w:rsid w:val="008D4F73"/>
    <w:rsid w:val="008D5BEE"/>
    <w:rsid w:val="008E031C"/>
    <w:rsid w:val="008E0C16"/>
    <w:rsid w:val="008E1915"/>
    <w:rsid w:val="008E2916"/>
    <w:rsid w:val="008E2DFD"/>
    <w:rsid w:val="008E41A4"/>
    <w:rsid w:val="008E4664"/>
    <w:rsid w:val="008E4ACA"/>
    <w:rsid w:val="008E4BC8"/>
    <w:rsid w:val="008E6317"/>
    <w:rsid w:val="008E7CF0"/>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7B9"/>
    <w:rsid w:val="00904F96"/>
    <w:rsid w:val="00905E3B"/>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3733"/>
    <w:rsid w:val="0092498A"/>
    <w:rsid w:val="009268AF"/>
    <w:rsid w:val="009269EB"/>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023"/>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CA9"/>
    <w:rsid w:val="00950FBF"/>
    <w:rsid w:val="009511FE"/>
    <w:rsid w:val="0095167A"/>
    <w:rsid w:val="00952B5A"/>
    <w:rsid w:val="00953B15"/>
    <w:rsid w:val="00953EEC"/>
    <w:rsid w:val="009546AA"/>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53D"/>
    <w:rsid w:val="00970947"/>
    <w:rsid w:val="00970DE5"/>
    <w:rsid w:val="0097101B"/>
    <w:rsid w:val="009710B3"/>
    <w:rsid w:val="009716D2"/>
    <w:rsid w:val="00971AA0"/>
    <w:rsid w:val="009730EF"/>
    <w:rsid w:val="0097314F"/>
    <w:rsid w:val="0097334D"/>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86B"/>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424"/>
    <w:rsid w:val="009B5CCC"/>
    <w:rsid w:val="009B68A9"/>
    <w:rsid w:val="009B7A36"/>
    <w:rsid w:val="009C00B0"/>
    <w:rsid w:val="009C03CA"/>
    <w:rsid w:val="009C42DF"/>
    <w:rsid w:val="009C4870"/>
    <w:rsid w:val="009C4EA3"/>
    <w:rsid w:val="009C53F0"/>
    <w:rsid w:val="009C6BD5"/>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4E06"/>
    <w:rsid w:val="009E5960"/>
    <w:rsid w:val="009E5E6F"/>
    <w:rsid w:val="009E5FAF"/>
    <w:rsid w:val="009E6157"/>
    <w:rsid w:val="009E636C"/>
    <w:rsid w:val="009E638B"/>
    <w:rsid w:val="009E67D1"/>
    <w:rsid w:val="009E6B3E"/>
    <w:rsid w:val="009E7F1A"/>
    <w:rsid w:val="009F013F"/>
    <w:rsid w:val="009F0EC8"/>
    <w:rsid w:val="009F11EF"/>
    <w:rsid w:val="009F1333"/>
    <w:rsid w:val="009F1B82"/>
    <w:rsid w:val="009F2283"/>
    <w:rsid w:val="009F29FB"/>
    <w:rsid w:val="009F46BE"/>
    <w:rsid w:val="009F55AD"/>
    <w:rsid w:val="009F5A06"/>
    <w:rsid w:val="009F5C12"/>
    <w:rsid w:val="009F6F8E"/>
    <w:rsid w:val="009F6FCC"/>
    <w:rsid w:val="009F79B7"/>
    <w:rsid w:val="009F7FB1"/>
    <w:rsid w:val="00A00C41"/>
    <w:rsid w:val="00A00E8A"/>
    <w:rsid w:val="00A024B1"/>
    <w:rsid w:val="00A02FE1"/>
    <w:rsid w:val="00A0305C"/>
    <w:rsid w:val="00A03364"/>
    <w:rsid w:val="00A04AFE"/>
    <w:rsid w:val="00A05228"/>
    <w:rsid w:val="00A0568C"/>
    <w:rsid w:val="00A06140"/>
    <w:rsid w:val="00A0616A"/>
    <w:rsid w:val="00A06B99"/>
    <w:rsid w:val="00A06C17"/>
    <w:rsid w:val="00A070F8"/>
    <w:rsid w:val="00A071B5"/>
    <w:rsid w:val="00A1027A"/>
    <w:rsid w:val="00A11946"/>
    <w:rsid w:val="00A12032"/>
    <w:rsid w:val="00A12F1F"/>
    <w:rsid w:val="00A13D11"/>
    <w:rsid w:val="00A14041"/>
    <w:rsid w:val="00A14C19"/>
    <w:rsid w:val="00A14E2B"/>
    <w:rsid w:val="00A14FC5"/>
    <w:rsid w:val="00A15976"/>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6C9"/>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0A8A"/>
    <w:rsid w:val="00A415D4"/>
    <w:rsid w:val="00A42C57"/>
    <w:rsid w:val="00A42EE9"/>
    <w:rsid w:val="00A438EF"/>
    <w:rsid w:val="00A44642"/>
    <w:rsid w:val="00A4473B"/>
    <w:rsid w:val="00A44E55"/>
    <w:rsid w:val="00A44E8D"/>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447F"/>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3BBB"/>
    <w:rsid w:val="00A95B89"/>
    <w:rsid w:val="00A95C8D"/>
    <w:rsid w:val="00A96479"/>
    <w:rsid w:val="00A96BA1"/>
    <w:rsid w:val="00A97193"/>
    <w:rsid w:val="00A978C8"/>
    <w:rsid w:val="00AA1379"/>
    <w:rsid w:val="00AA1E5A"/>
    <w:rsid w:val="00AA2343"/>
    <w:rsid w:val="00AA257C"/>
    <w:rsid w:val="00AA259D"/>
    <w:rsid w:val="00AA30A5"/>
    <w:rsid w:val="00AA31EC"/>
    <w:rsid w:val="00AA3C6A"/>
    <w:rsid w:val="00AA3EEE"/>
    <w:rsid w:val="00AA4108"/>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1DAB"/>
    <w:rsid w:val="00AC213F"/>
    <w:rsid w:val="00AC2A66"/>
    <w:rsid w:val="00AC341B"/>
    <w:rsid w:val="00AC3AB9"/>
    <w:rsid w:val="00AC3F04"/>
    <w:rsid w:val="00AC4779"/>
    <w:rsid w:val="00AC4ECC"/>
    <w:rsid w:val="00AC5EFF"/>
    <w:rsid w:val="00AC6FB7"/>
    <w:rsid w:val="00AC7841"/>
    <w:rsid w:val="00AC7C16"/>
    <w:rsid w:val="00AD0ACF"/>
    <w:rsid w:val="00AD13DC"/>
    <w:rsid w:val="00AD19BE"/>
    <w:rsid w:val="00AD1CC8"/>
    <w:rsid w:val="00AD1E70"/>
    <w:rsid w:val="00AD2AB4"/>
    <w:rsid w:val="00AD2ACD"/>
    <w:rsid w:val="00AD3365"/>
    <w:rsid w:val="00AD531A"/>
    <w:rsid w:val="00AD5523"/>
    <w:rsid w:val="00AD5969"/>
    <w:rsid w:val="00AD5B9A"/>
    <w:rsid w:val="00AD65DE"/>
    <w:rsid w:val="00AD69D1"/>
    <w:rsid w:val="00AD6F82"/>
    <w:rsid w:val="00AD708A"/>
    <w:rsid w:val="00AD7EE2"/>
    <w:rsid w:val="00AE010D"/>
    <w:rsid w:val="00AE0325"/>
    <w:rsid w:val="00AE104B"/>
    <w:rsid w:val="00AE107E"/>
    <w:rsid w:val="00AE1FF8"/>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5CEE"/>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56F3"/>
    <w:rsid w:val="00B1589B"/>
    <w:rsid w:val="00B15DE0"/>
    <w:rsid w:val="00B165B5"/>
    <w:rsid w:val="00B16841"/>
    <w:rsid w:val="00B16FEC"/>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699"/>
    <w:rsid w:val="00B27C81"/>
    <w:rsid w:val="00B27D5C"/>
    <w:rsid w:val="00B30395"/>
    <w:rsid w:val="00B31FE1"/>
    <w:rsid w:val="00B320B7"/>
    <w:rsid w:val="00B326C9"/>
    <w:rsid w:val="00B33913"/>
    <w:rsid w:val="00B35717"/>
    <w:rsid w:val="00B35AFA"/>
    <w:rsid w:val="00B37490"/>
    <w:rsid w:val="00B378E7"/>
    <w:rsid w:val="00B4000C"/>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0C5"/>
    <w:rsid w:val="00B546B1"/>
    <w:rsid w:val="00B557F2"/>
    <w:rsid w:val="00B60059"/>
    <w:rsid w:val="00B60743"/>
    <w:rsid w:val="00B6366C"/>
    <w:rsid w:val="00B645FA"/>
    <w:rsid w:val="00B64B06"/>
    <w:rsid w:val="00B64C6B"/>
    <w:rsid w:val="00B654B1"/>
    <w:rsid w:val="00B661FB"/>
    <w:rsid w:val="00B66FD8"/>
    <w:rsid w:val="00B67357"/>
    <w:rsid w:val="00B67B3B"/>
    <w:rsid w:val="00B71293"/>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0F6"/>
    <w:rsid w:val="00BB6540"/>
    <w:rsid w:val="00BB795C"/>
    <w:rsid w:val="00BB7BC1"/>
    <w:rsid w:val="00BB7D02"/>
    <w:rsid w:val="00BC0A66"/>
    <w:rsid w:val="00BC0A6C"/>
    <w:rsid w:val="00BC0EF6"/>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12F"/>
    <w:rsid w:val="00BD59AB"/>
    <w:rsid w:val="00BD5BF8"/>
    <w:rsid w:val="00BD63FE"/>
    <w:rsid w:val="00BD65F6"/>
    <w:rsid w:val="00BD6848"/>
    <w:rsid w:val="00BD6EDD"/>
    <w:rsid w:val="00BD77BF"/>
    <w:rsid w:val="00BE0E9A"/>
    <w:rsid w:val="00BE15E3"/>
    <w:rsid w:val="00BE1747"/>
    <w:rsid w:val="00BE24EA"/>
    <w:rsid w:val="00BE2ECF"/>
    <w:rsid w:val="00BE3373"/>
    <w:rsid w:val="00BE345F"/>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6C3B"/>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1D05"/>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2F88"/>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0303"/>
    <w:rsid w:val="00C61451"/>
    <w:rsid w:val="00C614EB"/>
    <w:rsid w:val="00C620F1"/>
    <w:rsid w:val="00C62442"/>
    <w:rsid w:val="00C625E3"/>
    <w:rsid w:val="00C62BA8"/>
    <w:rsid w:val="00C63006"/>
    <w:rsid w:val="00C63FF2"/>
    <w:rsid w:val="00C6406F"/>
    <w:rsid w:val="00C645AC"/>
    <w:rsid w:val="00C64BCE"/>
    <w:rsid w:val="00C64E13"/>
    <w:rsid w:val="00C6561B"/>
    <w:rsid w:val="00C65973"/>
    <w:rsid w:val="00C65ADB"/>
    <w:rsid w:val="00C65C3A"/>
    <w:rsid w:val="00C66455"/>
    <w:rsid w:val="00C67361"/>
    <w:rsid w:val="00C67394"/>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57F"/>
    <w:rsid w:val="00C77506"/>
    <w:rsid w:val="00C81369"/>
    <w:rsid w:val="00C81551"/>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C55"/>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4F70"/>
    <w:rsid w:val="00CA5A3D"/>
    <w:rsid w:val="00CA63CA"/>
    <w:rsid w:val="00CB0791"/>
    <w:rsid w:val="00CB0A50"/>
    <w:rsid w:val="00CB0BEF"/>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73F"/>
    <w:rsid w:val="00CC5812"/>
    <w:rsid w:val="00CC6503"/>
    <w:rsid w:val="00CC7B6C"/>
    <w:rsid w:val="00CD0C29"/>
    <w:rsid w:val="00CD0CA5"/>
    <w:rsid w:val="00CD0E77"/>
    <w:rsid w:val="00CD101A"/>
    <w:rsid w:val="00CD1359"/>
    <w:rsid w:val="00CD19AF"/>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79E"/>
    <w:rsid w:val="00CF582F"/>
    <w:rsid w:val="00CF5BB4"/>
    <w:rsid w:val="00CF5EC1"/>
    <w:rsid w:val="00CF6762"/>
    <w:rsid w:val="00CF6D79"/>
    <w:rsid w:val="00CF6E74"/>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423"/>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253C"/>
    <w:rsid w:val="00D63210"/>
    <w:rsid w:val="00D6379A"/>
    <w:rsid w:val="00D641DF"/>
    <w:rsid w:val="00D65F35"/>
    <w:rsid w:val="00D66468"/>
    <w:rsid w:val="00D6712D"/>
    <w:rsid w:val="00D675CD"/>
    <w:rsid w:val="00D677C1"/>
    <w:rsid w:val="00D67C90"/>
    <w:rsid w:val="00D67D7D"/>
    <w:rsid w:val="00D7086D"/>
    <w:rsid w:val="00D72CA8"/>
    <w:rsid w:val="00D73207"/>
    <w:rsid w:val="00D734EE"/>
    <w:rsid w:val="00D735D5"/>
    <w:rsid w:val="00D736DE"/>
    <w:rsid w:val="00D7456C"/>
    <w:rsid w:val="00D74C6B"/>
    <w:rsid w:val="00D756F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034"/>
    <w:rsid w:val="00D95428"/>
    <w:rsid w:val="00D95CC0"/>
    <w:rsid w:val="00D96095"/>
    <w:rsid w:val="00D9732F"/>
    <w:rsid w:val="00D97714"/>
    <w:rsid w:val="00D97C3A"/>
    <w:rsid w:val="00DA03CF"/>
    <w:rsid w:val="00DA2007"/>
    <w:rsid w:val="00DA32F3"/>
    <w:rsid w:val="00DA47DB"/>
    <w:rsid w:val="00DA484C"/>
    <w:rsid w:val="00DA500C"/>
    <w:rsid w:val="00DA53A2"/>
    <w:rsid w:val="00DA590B"/>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1754"/>
    <w:rsid w:val="00DC23AF"/>
    <w:rsid w:val="00DC272F"/>
    <w:rsid w:val="00DC2D15"/>
    <w:rsid w:val="00DC3DC3"/>
    <w:rsid w:val="00DC4929"/>
    <w:rsid w:val="00DC5F35"/>
    <w:rsid w:val="00DC5F5D"/>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392"/>
    <w:rsid w:val="00DE788D"/>
    <w:rsid w:val="00DF0164"/>
    <w:rsid w:val="00DF1556"/>
    <w:rsid w:val="00DF1C9D"/>
    <w:rsid w:val="00DF21C3"/>
    <w:rsid w:val="00DF23D9"/>
    <w:rsid w:val="00DF26BD"/>
    <w:rsid w:val="00DF2BDF"/>
    <w:rsid w:val="00DF3354"/>
    <w:rsid w:val="00DF35B6"/>
    <w:rsid w:val="00DF36A4"/>
    <w:rsid w:val="00DF3725"/>
    <w:rsid w:val="00DF3C74"/>
    <w:rsid w:val="00DF4542"/>
    <w:rsid w:val="00DF4941"/>
    <w:rsid w:val="00DF54AB"/>
    <w:rsid w:val="00DF650D"/>
    <w:rsid w:val="00DF764F"/>
    <w:rsid w:val="00DF7791"/>
    <w:rsid w:val="00DF7E5F"/>
    <w:rsid w:val="00DF7EC9"/>
    <w:rsid w:val="00E00C55"/>
    <w:rsid w:val="00E01003"/>
    <w:rsid w:val="00E012C2"/>
    <w:rsid w:val="00E016C4"/>
    <w:rsid w:val="00E01839"/>
    <w:rsid w:val="00E01981"/>
    <w:rsid w:val="00E02DE9"/>
    <w:rsid w:val="00E031D5"/>
    <w:rsid w:val="00E031F9"/>
    <w:rsid w:val="00E0443C"/>
    <w:rsid w:val="00E0443D"/>
    <w:rsid w:val="00E04AB4"/>
    <w:rsid w:val="00E05165"/>
    <w:rsid w:val="00E05374"/>
    <w:rsid w:val="00E06136"/>
    <w:rsid w:val="00E07476"/>
    <w:rsid w:val="00E076D8"/>
    <w:rsid w:val="00E07BE6"/>
    <w:rsid w:val="00E114A5"/>
    <w:rsid w:val="00E115E7"/>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57F3"/>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40E"/>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4ECC"/>
    <w:rsid w:val="00E551F0"/>
    <w:rsid w:val="00E55582"/>
    <w:rsid w:val="00E57C60"/>
    <w:rsid w:val="00E57F3C"/>
    <w:rsid w:val="00E60206"/>
    <w:rsid w:val="00E60DCC"/>
    <w:rsid w:val="00E60E65"/>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83D"/>
    <w:rsid w:val="00E86FEA"/>
    <w:rsid w:val="00E87C29"/>
    <w:rsid w:val="00E951E5"/>
    <w:rsid w:val="00E9642F"/>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A5FA4"/>
    <w:rsid w:val="00EB1918"/>
    <w:rsid w:val="00EB1E5D"/>
    <w:rsid w:val="00EB22E7"/>
    <w:rsid w:val="00EB265E"/>
    <w:rsid w:val="00EB3043"/>
    <w:rsid w:val="00EB3BDC"/>
    <w:rsid w:val="00EB3DB6"/>
    <w:rsid w:val="00EB5C31"/>
    <w:rsid w:val="00EB6893"/>
    <w:rsid w:val="00EB6EA4"/>
    <w:rsid w:val="00EB7300"/>
    <w:rsid w:val="00EB7441"/>
    <w:rsid w:val="00EB7718"/>
    <w:rsid w:val="00EC0AFB"/>
    <w:rsid w:val="00EC2F63"/>
    <w:rsid w:val="00EC334A"/>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659"/>
    <w:rsid w:val="00EE2B7D"/>
    <w:rsid w:val="00EE3822"/>
    <w:rsid w:val="00EE44CD"/>
    <w:rsid w:val="00EE4CEC"/>
    <w:rsid w:val="00EE567A"/>
    <w:rsid w:val="00EE5DC8"/>
    <w:rsid w:val="00EE6959"/>
    <w:rsid w:val="00EE6B10"/>
    <w:rsid w:val="00EE7242"/>
    <w:rsid w:val="00EF028A"/>
    <w:rsid w:val="00EF06E8"/>
    <w:rsid w:val="00EF0992"/>
    <w:rsid w:val="00EF0E98"/>
    <w:rsid w:val="00EF3BC0"/>
    <w:rsid w:val="00EF41E5"/>
    <w:rsid w:val="00EF4E5E"/>
    <w:rsid w:val="00EF5C08"/>
    <w:rsid w:val="00EF5E2E"/>
    <w:rsid w:val="00EF6675"/>
    <w:rsid w:val="00EF6C1F"/>
    <w:rsid w:val="00EF70B7"/>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2EF3"/>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47D"/>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28"/>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87C"/>
    <w:rsid w:val="00F60FD8"/>
    <w:rsid w:val="00F612F0"/>
    <w:rsid w:val="00F61407"/>
    <w:rsid w:val="00F620F3"/>
    <w:rsid w:val="00F628BB"/>
    <w:rsid w:val="00F629A2"/>
    <w:rsid w:val="00F62A2C"/>
    <w:rsid w:val="00F62F49"/>
    <w:rsid w:val="00F6331A"/>
    <w:rsid w:val="00F64063"/>
    <w:rsid w:val="00F647D2"/>
    <w:rsid w:val="00F65995"/>
    <w:rsid w:val="00F65A8C"/>
    <w:rsid w:val="00F65DFD"/>
    <w:rsid w:val="00F66009"/>
    <w:rsid w:val="00F6600B"/>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5C8"/>
    <w:rsid w:val="00F825F2"/>
    <w:rsid w:val="00F82697"/>
    <w:rsid w:val="00F82CFC"/>
    <w:rsid w:val="00F8303B"/>
    <w:rsid w:val="00F83765"/>
    <w:rsid w:val="00F8432E"/>
    <w:rsid w:val="00F847B0"/>
    <w:rsid w:val="00F85217"/>
    <w:rsid w:val="00F85E79"/>
    <w:rsid w:val="00F869D6"/>
    <w:rsid w:val="00F87A50"/>
    <w:rsid w:val="00F87CDA"/>
    <w:rsid w:val="00F90208"/>
    <w:rsid w:val="00F90395"/>
    <w:rsid w:val="00F903F7"/>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35DF"/>
    <w:rsid w:val="00FA3AF5"/>
    <w:rsid w:val="00FA3B43"/>
    <w:rsid w:val="00FA3B51"/>
    <w:rsid w:val="00FA3F8D"/>
    <w:rsid w:val="00FA50AD"/>
    <w:rsid w:val="00FA556A"/>
    <w:rsid w:val="00FA6A07"/>
    <w:rsid w:val="00FA7F34"/>
    <w:rsid w:val="00FB04D1"/>
    <w:rsid w:val="00FB0E69"/>
    <w:rsid w:val="00FB1287"/>
    <w:rsid w:val="00FB1296"/>
    <w:rsid w:val="00FB1BE5"/>
    <w:rsid w:val="00FB3DE1"/>
    <w:rsid w:val="00FB43E1"/>
    <w:rsid w:val="00FB4BE0"/>
    <w:rsid w:val="00FB56CB"/>
    <w:rsid w:val="00FB7C86"/>
    <w:rsid w:val="00FB7DFE"/>
    <w:rsid w:val="00FC071A"/>
    <w:rsid w:val="00FC10E1"/>
    <w:rsid w:val="00FC164A"/>
    <w:rsid w:val="00FC186F"/>
    <w:rsid w:val="00FC18CD"/>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380"/>
    <w:rsid w:val="00FD378A"/>
    <w:rsid w:val="00FD3DFF"/>
    <w:rsid w:val="00FD3F19"/>
    <w:rsid w:val="00FD4BDC"/>
    <w:rsid w:val="00FD56A1"/>
    <w:rsid w:val="00FD5B58"/>
    <w:rsid w:val="00FD661C"/>
    <w:rsid w:val="00FD6675"/>
    <w:rsid w:val="00FD7A17"/>
    <w:rsid w:val="00FE051B"/>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A7837F"/>
    <w:rsid w:val="06F5AC08"/>
    <w:rsid w:val="073B6A6D"/>
    <w:rsid w:val="075A215F"/>
    <w:rsid w:val="078B9C31"/>
    <w:rsid w:val="079664A0"/>
    <w:rsid w:val="087FACF4"/>
    <w:rsid w:val="08F19397"/>
    <w:rsid w:val="09252096"/>
    <w:rsid w:val="093B163A"/>
    <w:rsid w:val="09642979"/>
    <w:rsid w:val="09976BC5"/>
    <w:rsid w:val="09B54F35"/>
    <w:rsid w:val="09B89098"/>
    <w:rsid w:val="0A466DB7"/>
    <w:rsid w:val="0A4B3A28"/>
    <w:rsid w:val="0AB55103"/>
    <w:rsid w:val="0B234C31"/>
    <w:rsid w:val="0D070191"/>
    <w:rsid w:val="0D0861D7"/>
    <w:rsid w:val="0D2F0AF5"/>
    <w:rsid w:val="0DBEC8F6"/>
    <w:rsid w:val="0DEE1E6E"/>
    <w:rsid w:val="0E350034"/>
    <w:rsid w:val="0E8B3CAC"/>
    <w:rsid w:val="0E8C342C"/>
    <w:rsid w:val="0F05E3C6"/>
    <w:rsid w:val="0F43C736"/>
    <w:rsid w:val="0F8A4451"/>
    <w:rsid w:val="0FF269D6"/>
    <w:rsid w:val="116ECA15"/>
    <w:rsid w:val="11F65E1A"/>
    <w:rsid w:val="1205F13A"/>
    <w:rsid w:val="1231723F"/>
    <w:rsid w:val="1251D635"/>
    <w:rsid w:val="12E9A446"/>
    <w:rsid w:val="133B9611"/>
    <w:rsid w:val="136E0ABF"/>
    <w:rsid w:val="13BF0B8E"/>
    <w:rsid w:val="14907BFD"/>
    <w:rsid w:val="1511DF02"/>
    <w:rsid w:val="1546725B"/>
    <w:rsid w:val="15C01928"/>
    <w:rsid w:val="15CFBD21"/>
    <w:rsid w:val="1682E968"/>
    <w:rsid w:val="1696CF44"/>
    <w:rsid w:val="17594FFC"/>
    <w:rsid w:val="1774DDA9"/>
    <w:rsid w:val="177EA207"/>
    <w:rsid w:val="1787747C"/>
    <w:rsid w:val="1799446D"/>
    <w:rsid w:val="17ADFBC7"/>
    <w:rsid w:val="17EB3B65"/>
    <w:rsid w:val="17F9E12B"/>
    <w:rsid w:val="17FA27FC"/>
    <w:rsid w:val="182A993F"/>
    <w:rsid w:val="1855205E"/>
    <w:rsid w:val="186EDFB6"/>
    <w:rsid w:val="1A1BF1CB"/>
    <w:rsid w:val="1AA24A69"/>
    <w:rsid w:val="1ABDBEA7"/>
    <w:rsid w:val="1B9260F3"/>
    <w:rsid w:val="1BB0068E"/>
    <w:rsid w:val="1BC5C2FA"/>
    <w:rsid w:val="1C1908EA"/>
    <w:rsid w:val="1CAE525B"/>
    <w:rsid w:val="1CF3DE7F"/>
    <w:rsid w:val="1D161A58"/>
    <w:rsid w:val="1D17C62E"/>
    <w:rsid w:val="1D22A656"/>
    <w:rsid w:val="1D334079"/>
    <w:rsid w:val="1DB6F706"/>
    <w:rsid w:val="1E6C4A0A"/>
    <w:rsid w:val="1EA4DF98"/>
    <w:rsid w:val="1EA956D5"/>
    <w:rsid w:val="1F4B4F33"/>
    <w:rsid w:val="1F51953F"/>
    <w:rsid w:val="203D469E"/>
    <w:rsid w:val="20DAAEC6"/>
    <w:rsid w:val="211A53B8"/>
    <w:rsid w:val="2167C630"/>
    <w:rsid w:val="21B4DA91"/>
    <w:rsid w:val="2205CB3B"/>
    <w:rsid w:val="22C1B0F7"/>
    <w:rsid w:val="22EBF693"/>
    <w:rsid w:val="232E5FD1"/>
    <w:rsid w:val="23E72FCA"/>
    <w:rsid w:val="24A4D0FC"/>
    <w:rsid w:val="24A7D255"/>
    <w:rsid w:val="24B915E9"/>
    <w:rsid w:val="24C2C928"/>
    <w:rsid w:val="253486F3"/>
    <w:rsid w:val="25751FEC"/>
    <w:rsid w:val="2599F088"/>
    <w:rsid w:val="25AF2D6E"/>
    <w:rsid w:val="25D19D8A"/>
    <w:rsid w:val="26112557"/>
    <w:rsid w:val="261EA0CF"/>
    <w:rsid w:val="26B3C965"/>
    <w:rsid w:val="27245157"/>
    <w:rsid w:val="2727E857"/>
    <w:rsid w:val="27669E10"/>
    <w:rsid w:val="2798EAE7"/>
    <w:rsid w:val="279ACA04"/>
    <w:rsid w:val="27B0E5F4"/>
    <w:rsid w:val="28E3C57E"/>
    <w:rsid w:val="28EF273C"/>
    <w:rsid w:val="291EB386"/>
    <w:rsid w:val="295C6A48"/>
    <w:rsid w:val="296CFF40"/>
    <w:rsid w:val="29C03D55"/>
    <w:rsid w:val="29EB72E8"/>
    <w:rsid w:val="29FC8DD3"/>
    <w:rsid w:val="2A39862D"/>
    <w:rsid w:val="2AFDC55D"/>
    <w:rsid w:val="2B0C7085"/>
    <w:rsid w:val="2B328115"/>
    <w:rsid w:val="2B38FBFC"/>
    <w:rsid w:val="2B718535"/>
    <w:rsid w:val="2C2A44FC"/>
    <w:rsid w:val="2C5C7B1A"/>
    <w:rsid w:val="2CC72CB9"/>
    <w:rsid w:val="2D640791"/>
    <w:rsid w:val="2DC07D02"/>
    <w:rsid w:val="2DCD3474"/>
    <w:rsid w:val="2DD57B90"/>
    <w:rsid w:val="2E4652DC"/>
    <w:rsid w:val="2EA30350"/>
    <w:rsid w:val="2ECFAF94"/>
    <w:rsid w:val="2ED326F0"/>
    <w:rsid w:val="2F29F941"/>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5555FE3"/>
    <w:rsid w:val="36358B8B"/>
    <w:rsid w:val="36712D15"/>
    <w:rsid w:val="36AF88BE"/>
    <w:rsid w:val="36AFBA3F"/>
    <w:rsid w:val="36CB9F8A"/>
    <w:rsid w:val="3701F70C"/>
    <w:rsid w:val="374D1315"/>
    <w:rsid w:val="3776D4FB"/>
    <w:rsid w:val="377A74F7"/>
    <w:rsid w:val="37F66310"/>
    <w:rsid w:val="37FCC700"/>
    <w:rsid w:val="382D43BE"/>
    <w:rsid w:val="383EB755"/>
    <w:rsid w:val="38772B7F"/>
    <w:rsid w:val="38E29A1B"/>
    <w:rsid w:val="38E6A229"/>
    <w:rsid w:val="3951C338"/>
    <w:rsid w:val="3959E42E"/>
    <w:rsid w:val="39E6CC1F"/>
    <w:rsid w:val="39F7FB50"/>
    <w:rsid w:val="3A916FFE"/>
    <w:rsid w:val="3AA2F63B"/>
    <w:rsid w:val="3B25FBFC"/>
    <w:rsid w:val="3B66E727"/>
    <w:rsid w:val="3B761FC7"/>
    <w:rsid w:val="3C5F9C9E"/>
    <w:rsid w:val="3C637107"/>
    <w:rsid w:val="3CB0E7F4"/>
    <w:rsid w:val="3D2523E9"/>
    <w:rsid w:val="3D2574A5"/>
    <w:rsid w:val="3D4F252B"/>
    <w:rsid w:val="3DB6734A"/>
    <w:rsid w:val="3EB8F7DC"/>
    <w:rsid w:val="3EEE05D5"/>
    <w:rsid w:val="3F3E4C44"/>
    <w:rsid w:val="3F92BD7E"/>
    <w:rsid w:val="3FBE062B"/>
    <w:rsid w:val="3FD65C27"/>
    <w:rsid w:val="4049DCD2"/>
    <w:rsid w:val="4067C042"/>
    <w:rsid w:val="40BF30BF"/>
    <w:rsid w:val="40E34A66"/>
    <w:rsid w:val="4188A5FD"/>
    <w:rsid w:val="419B84B0"/>
    <w:rsid w:val="427BCD01"/>
    <w:rsid w:val="42B639E0"/>
    <w:rsid w:val="4366A436"/>
    <w:rsid w:val="43969EBD"/>
    <w:rsid w:val="43A0D33D"/>
    <w:rsid w:val="43F077DC"/>
    <w:rsid w:val="4401B2A3"/>
    <w:rsid w:val="44AEB74F"/>
    <w:rsid w:val="4504916E"/>
    <w:rsid w:val="4508D664"/>
    <w:rsid w:val="457EAA95"/>
    <w:rsid w:val="459B4979"/>
    <w:rsid w:val="46CBE348"/>
    <w:rsid w:val="472CA8C7"/>
    <w:rsid w:val="47D3CAAA"/>
    <w:rsid w:val="48281712"/>
    <w:rsid w:val="48499DA7"/>
    <w:rsid w:val="490DE6A8"/>
    <w:rsid w:val="49650C3A"/>
    <w:rsid w:val="499F561C"/>
    <w:rsid w:val="4B294FF0"/>
    <w:rsid w:val="4B3B0B82"/>
    <w:rsid w:val="4B8A2AAE"/>
    <w:rsid w:val="4BC44F42"/>
    <w:rsid w:val="4BE9B5DE"/>
    <w:rsid w:val="4C1EF321"/>
    <w:rsid w:val="4C21190C"/>
    <w:rsid w:val="4CABE918"/>
    <w:rsid w:val="4CD6DBE3"/>
    <w:rsid w:val="4D633462"/>
    <w:rsid w:val="4D66591A"/>
    <w:rsid w:val="4DF4689E"/>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7D66208"/>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9556D2"/>
    <w:rsid w:val="5DD08E80"/>
    <w:rsid w:val="5DDA5C67"/>
    <w:rsid w:val="5F05E41A"/>
    <w:rsid w:val="5F1AAB16"/>
    <w:rsid w:val="6096EC46"/>
    <w:rsid w:val="61792393"/>
    <w:rsid w:val="6233BA99"/>
    <w:rsid w:val="623A8563"/>
    <w:rsid w:val="62C15DB4"/>
    <w:rsid w:val="62DB60CE"/>
    <w:rsid w:val="632A98DD"/>
    <w:rsid w:val="63912A38"/>
    <w:rsid w:val="643C4C4C"/>
    <w:rsid w:val="6499C628"/>
    <w:rsid w:val="64CBA6E5"/>
    <w:rsid w:val="64FA1908"/>
    <w:rsid w:val="650CB993"/>
    <w:rsid w:val="66341F3B"/>
    <w:rsid w:val="66556998"/>
    <w:rsid w:val="6674EEB8"/>
    <w:rsid w:val="668EDEE9"/>
    <w:rsid w:val="672D935B"/>
    <w:rsid w:val="67309E31"/>
    <w:rsid w:val="6736273A"/>
    <w:rsid w:val="67583B22"/>
    <w:rsid w:val="688E52BC"/>
    <w:rsid w:val="689E0A80"/>
    <w:rsid w:val="6939FEED"/>
    <w:rsid w:val="6955ECE3"/>
    <w:rsid w:val="69908571"/>
    <w:rsid w:val="6A058B51"/>
    <w:rsid w:val="6A23A102"/>
    <w:rsid w:val="6A9ECD89"/>
    <w:rsid w:val="6B757E54"/>
    <w:rsid w:val="6B826E57"/>
    <w:rsid w:val="6C314A4D"/>
    <w:rsid w:val="6C7E7B85"/>
    <w:rsid w:val="6C97E318"/>
    <w:rsid w:val="6CFBE995"/>
    <w:rsid w:val="6D8772CC"/>
    <w:rsid w:val="6DF2C57B"/>
    <w:rsid w:val="6E54A957"/>
    <w:rsid w:val="6E58EA9F"/>
    <w:rsid w:val="6EB19070"/>
    <w:rsid w:val="6EFA9010"/>
    <w:rsid w:val="6FDFF9FF"/>
    <w:rsid w:val="7017A1A0"/>
    <w:rsid w:val="7021C53A"/>
    <w:rsid w:val="708293DA"/>
    <w:rsid w:val="708A2338"/>
    <w:rsid w:val="71017817"/>
    <w:rsid w:val="71ADDDD6"/>
    <w:rsid w:val="71DDE3D1"/>
    <w:rsid w:val="726031E2"/>
    <w:rsid w:val="72845469"/>
    <w:rsid w:val="72A408F1"/>
    <w:rsid w:val="72B41051"/>
    <w:rsid w:val="7356A9C9"/>
    <w:rsid w:val="73877898"/>
    <w:rsid w:val="73A1ED9D"/>
    <w:rsid w:val="74310ED1"/>
    <w:rsid w:val="744CE868"/>
    <w:rsid w:val="744F0A1A"/>
    <w:rsid w:val="746EA99A"/>
    <w:rsid w:val="747D9017"/>
    <w:rsid w:val="74C53B10"/>
    <w:rsid w:val="74E5DD13"/>
    <w:rsid w:val="7508CC0B"/>
    <w:rsid w:val="75403102"/>
    <w:rsid w:val="7540C284"/>
    <w:rsid w:val="7717C9E2"/>
    <w:rsid w:val="772DECBD"/>
    <w:rsid w:val="773D065C"/>
    <w:rsid w:val="77C25202"/>
    <w:rsid w:val="78231C80"/>
    <w:rsid w:val="788B8682"/>
    <w:rsid w:val="78B636E6"/>
    <w:rsid w:val="78DA1B27"/>
    <w:rsid w:val="78EC5FC6"/>
    <w:rsid w:val="792E6BBD"/>
    <w:rsid w:val="79B81D48"/>
    <w:rsid w:val="79C94E0C"/>
    <w:rsid w:val="7A09DCCC"/>
    <w:rsid w:val="7A10906C"/>
    <w:rsid w:val="7A1BB6BC"/>
    <w:rsid w:val="7A85AD33"/>
    <w:rsid w:val="7B80327B"/>
    <w:rsid w:val="7B8D372D"/>
    <w:rsid w:val="7B9D6594"/>
    <w:rsid w:val="7C0601E9"/>
    <w:rsid w:val="7C0D4D3B"/>
    <w:rsid w:val="7CFDC8B9"/>
    <w:rsid w:val="7D6F9FCE"/>
    <w:rsid w:val="7D860631"/>
    <w:rsid w:val="7D9A43F1"/>
    <w:rsid w:val="7DEBA0BF"/>
    <w:rsid w:val="7DFBCF5D"/>
    <w:rsid w:val="7EDBFBB3"/>
    <w:rsid w:val="7F0184AF"/>
    <w:rsid w:val="7F20345D"/>
    <w:rsid w:val="7F7276DD"/>
    <w:rsid w:val="7F7708CD"/>
    <w:rsid w:val="7FA3DC8A"/>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D1EDFFC9-0325-4B53-AE3A-CD2A4730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9"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9"/>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9"/>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 w:type="character" w:customStyle="1" w:styleId="cf01">
    <w:name w:val="cf01"/>
    <w:basedOn w:val="DefaultParagraphFont"/>
    <w:rsid w:val="00171CD0"/>
    <w:rPr>
      <w:rFonts w:ascii="Segoe UI" w:hAnsi="Segoe UI" w:cs="Segoe UI" w:hint="default"/>
      <w:sz w:val="18"/>
      <w:szCs w:val="18"/>
    </w:rPr>
  </w:style>
  <w:style w:type="character" w:customStyle="1" w:styleId="cf11">
    <w:name w:val="cf11"/>
    <w:basedOn w:val="DefaultParagraphFont"/>
    <w:rsid w:val="00171CD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383677033">
      <w:bodyDiv w:val="1"/>
      <w:marLeft w:val="0"/>
      <w:marRight w:val="0"/>
      <w:marTop w:val="0"/>
      <w:marBottom w:val="0"/>
      <w:divBdr>
        <w:top w:val="none" w:sz="0" w:space="0" w:color="auto"/>
        <w:left w:val="none" w:sz="0" w:space="0" w:color="auto"/>
        <w:bottom w:val="none" w:sz="0" w:space="0" w:color="auto"/>
        <w:right w:val="none" w:sz="0" w:space="0" w:color="auto"/>
      </w:divBdr>
      <w:divsChild>
        <w:div w:id="1565529032">
          <w:marLeft w:val="0"/>
          <w:marRight w:val="0"/>
          <w:marTop w:val="0"/>
          <w:marBottom w:val="0"/>
          <w:divBdr>
            <w:top w:val="none" w:sz="0" w:space="0" w:color="auto"/>
            <w:left w:val="none" w:sz="0" w:space="0" w:color="auto"/>
            <w:bottom w:val="none" w:sz="0" w:space="0" w:color="auto"/>
            <w:right w:val="none" w:sz="0" w:space="0" w:color="auto"/>
          </w:divBdr>
        </w:div>
        <w:div w:id="1663728509">
          <w:marLeft w:val="0"/>
          <w:marRight w:val="0"/>
          <w:marTop w:val="0"/>
          <w:marBottom w:val="0"/>
          <w:divBdr>
            <w:top w:val="none" w:sz="0" w:space="0" w:color="auto"/>
            <w:left w:val="none" w:sz="0" w:space="0" w:color="auto"/>
            <w:bottom w:val="none" w:sz="0" w:space="0" w:color="auto"/>
            <w:right w:val="none" w:sz="0" w:space="0" w:color="auto"/>
          </w:divBdr>
        </w:div>
      </w:divsChild>
    </w:div>
    <w:div w:id="453837703">
      <w:bodyDiv w:val="1"/>
      <w:marLeft w:val="0"/>
      <w:marRight w:val="0"/>
      <w:marTop w:val="0"/>
      <w:marBottom w:val="0"/>
      <w:divBdr>
        <w:top w:val="none" w:sz="0" w:space="0" w:color="auto"/>
        <w:left w:val="none" w:sz="0" w:space="0" w:color="auto"/>
        <w:bottom w:val="none" w:sz="0" w:space="0" w:color="auto"/>
        <w:right w:val="none" w:sz="0" w:space="0" w:color="auto"/>
      </w:divBdr>
      <w:divsChild>
        <w:div w:id="701368528">
          <w:marLeft w:val="0"/>
          <w:marRight w:val="0"/>
          <w:marTop w:val="0"/>
          <w:marBottom w:val="0"/>
          <w:divBdr>
            <w:top w:val="none" w:sz="0" w:space="0" w:color="auto"/>
            <w:left w:val="none" w:sz="0" w:space="0" w:color="auto"/>
            <w:bottom w:val="none" w:sz="0" w:space="0" w:color="auto"/>
            <w:right w:val="none" w:sz="0" w:space="0" w:color="auto"/>
          </w:divBdr>
        </w:div>
        <w:div w:id="1957442611">
          <w:marLeft w:val="0"/>
          <w:marRight w:val="0"/>
          <w:marTop w:val="0"/>
          <w:marBottom w:val="0"/>
          <w:divBdr>
            <w:top w:val="none" w:sz="0" w:space="0" w:color="auto"/>
            <w:left w:val="none" w:sz="0" w:space="0" w:color="auto"/>
            <w:bottom w:val="none" w:sz="0" w:space="0" w:color="auto"/>
            <w:right w:val="none" w:sz="0" w:space="0" w:color="auto"/>
          </w:divBdr>
        </w:div>
      </w:divsChild>
    </w:div>
    <w:div w:id="477722894">
      <w:bodyDiv w:val="1"/>
      <w:marLeft w:val="0"/>
      <w:marRight w:val="0"/>
      <w:marTop w:val="0"/>
      <w:marBottom w:val="0"/>
      <w:divBdr>
        <w:top w:val="none" w:sz="0" w:space="0" w:color="auto"/>
        <w:left w:val="none" w:sz="0" w:space="0" w:color="auto"/>
        <w:bottom w:val="none" w:sz="0" w:space="0" w:color="auto"/>
        <w:right w:val="none" w:sz="0" w:space="0" w:color="auto"/>
      </w:divBdr>
      <w:divsChild>
        <w:div w:id="431049378">
          <w:marLeft w:val="0"/>
          <w:marRight w:val="0"/>
          <w:marTop w:val="0"/>
          <w:marBottom w:val="0"/>
          <w:divBdr>
            <w:top w:val="none" w:sz="0" w:space="0" w:color="auto"/>
            <w:left w:val="none" w:sz="0" w:space="0" w:color="auto"/>
            <w:bottom w:val="none" w:sz="0" w:space="0" w:color="auto"/>
            <w:right w:val="none" w:sz="0" w:space="0" w:color="auto"/>
          </w:divBdr>
          <w:divsChild>
            <w:div w:id="304353495">
              <w:marLeft w:val="0"/>
              <w:marRight w:val="0"/>
              <w:marTop w:val="0"/>
              <w:marBottom w:val="0"/>
              <w:divBdr>
                <w:top w:val="none" w:sz="0" w:space="0" w:color="auto"/>
                <w:left w:val="none" w:sz="0" w:space="0" w:color="auto"/>
                <w:bottom w:val="none" w:sz="0" w:space="0" w:color="auto"/>
                <w:right w:val="none" w:sz="0" w:space="0" w:color="auto"/>
              </w:divBdr>
            </w:div>
          </w:divsChild>
        </w:div>
        <w:div w:id="1417434063">
          <w:marLeft w:val="0"/>
          <w:marRight w:val="0"/>
          <w:marTop w:val="0"/>
          <w:marBottom w:val="0"/>
          <w:divBdr>
            <w:top w:val="none" w:sz="0" w:space="0" w:color="auto"/>
            <w:left w:val="none" w:sz="0" w:space="0" w:color="auto"/>
            <w:bottom w:val="none" w:sz="0" w:space="0" w:color="auto"/>
            <w:right w:val="none" w:sz="0" w:space="0" w:color="auto"/>
          </w:divBdr>
          <w:divsChild>
            <w:div w:id="12434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141458414">
      <w:bodyDiv w:val="1"/>
      <w:marLeft w:val="0"/>
      <w:marRight w:val="0"/>
      <w:marTop w:val="0"/>
      <w:marBottom w:val="0"/>
      <w:divBdr>
        <w:top w:val="none" w:sz="0" w:space="0" w:color="auto"/>
        <w:left w:val="none" w:sz="0" w:space="0" w:color="auto"/>
        <w:bottom w:val="none" w:sz="0" w:space="0" w:color="auto"/>
        <w:right w:val="none" w:sz="0" w:space="0" w:color="auto"/>
      </w:divBdr>
      <w:divsChild>
        <w:div w:id="234046914">
          <w:marLeft w:val="0"/>
          <w:marRight w:val="0"/>
          <w:marTop w:val="0"/>
          <w:marBottom w:val="0"/>
          <w:divBdr>
            <w:top w:val="none" w:sz="0" w:space="0" w:color="auto"/>
            <w:left w:val="none" w:sz="0" w:space="0" w:color="auto"/>
            <w:bottom w:val="none" w:sz="0" w:space="0" w:color="auto"/>
            <w:right w:val="none" w:sz="0" w:space="0" w:color="auto"/>
          </w:divBdr>
        </w:div>
        <w:div w:id="553199222">
          <w:marLeft w:val="0"/>
          <w:marRight w:val="0"/>
          <w:marTop w:val="0"/>
          <w:marBottom w:val="0"/>
          <w:divBdr>
            <w:top w:val="none" w:sz="0" w:space="0" w:color="auto"/>
            <w:left w:val="none" w:sz="0" w:space="0" w:color="auto"/>
            <w:bottom w:val="none" w:sz="0" w:space="0" w:color="auto"/>
            <w:right w:val="none" w:sz="0" w:space="0" w:color="auto"/>
          </w:divBdr>
        </w:div>
        <w:div w:id="886069889">
          <w:marLeft w:val="0"/>
          <w:marRight w:val="0"/>
          <w:marTop w:val="0"/>
          <w:marBottom w:val="0"/>
          <w:divBdr>
            <w:top w:val="none" w:sz="0" w:space="0" w:color="auto"/>
            <w:left w:val="none" w:sz="0" w:space="0" w:color="auto"/>
            <w:bottom w:val="none" w:sz="0" w:space="0" w:color="auto"/>
            <w:right w:val="none" w:sz="0" w:space="0" w:color="auto"/>
          </w:divBdr>
        </w:div>
      </w:divsChild>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05121171">
      <w:bodyDiv w:val="1"/>
      <w:marLeft w:val="0"/>
      <w:marRight w:val="0"/>
      <w:marTop w:val="0"/>
      <w:marBottom w:val="0"/>
      <w:divBdr>
        <w:top w:val="none" w:sz="0" w:space="0" w:color="auto"/>
        <w:left w:val="none" w:sz="0" w:space="0" w:color="auto"/>
        <w:bottom w:val="none" w:sz="0" w:space="0" w:color="auto"/>
        <w:right w:val="none" w:sz="0" w:space="0" w:color="auto"/>
      </w:divBdr>
      <w:divsChild>
        <w:div w:id="232814492">
          <w:marLeft w:val="0"/>
          <w:marRight w:val="0"/>
          <w:marTop w:val="0"/>
          <w:marBottom w:val="0"/>
          <w:divBdr>
            <w:top w:val="none" w:sz="0" w:space="0" w:color="auto"/>
            <w:left w:val="none" w:sz="0" w:space="0" w:color="auto"/>
            <w:bottom w:val="none" w:sz="0" w:space="0" w:color="auto"/>
            <w:right w:val="none" w:sz="0" w:space="0" w:color="auto"/>
          </w:divBdr>
        </w:div>
        <w:div w:id="1055198852">
          <w:marLeft w:val="0"/>
          <w:marRight w:val="0"/>
          <w:marTop w:val="0"/>
          <w:marBottom w:val="0"/>
          <w:divBdr>
            <w:top w:val="none" w:sz="0" w:space="0" w:color="auto"/>
            <w:left w:val="none" w:sz="0" w:space="0" w:color="auto"/>
            <w:bottom w:val="none" w:sz="0" w:space="0" w:color="auto"/>
            <w:right w:val="none" w:sz="0" w:space="0" w:color="auto"/>
          </w:divBdr>
        </w:div>
        <w:div w:id="1109279579">
          <w:marLeft w:val="0"/>
          <w:marRight w:val="0"/>
          <w:marTop w:val="0"/>
          <w:marBottom w:val="0"/>
          <w:divBdr>
            <w:top w:val="none" w:sz="0" w:space="0" w:color="auto"/>
            <w:left w:val="none" w:sz="0" w:space="0" w:color="auto"/>
            <w:bottom w:val="none" w:sz="0" w:space="0" w:color="auto"/>
            <w:right w:val="none" w:sz="0" w:space="0" w:color="auto"/>
          </w:divBdr>
        </w:div>
      </w:divsChild>
    </w:div>
    <w:div w:id="1523280034">
      <w:bodyDiv w:val="1"/>
      <w:marLeft w:val="0"/>
      <w:marRight w:val="0"/>
      <w:marTop w:val="0"/>
      <w:marBottom w:val="0"/>
      <w:divBdr>
        <w:top w:val="none" w:sz="0" w:space="0" w:color="auto"/>
        <w:left w:val="none" w:sz="0" w:space="0" w:color="auto"/>
        <w:bottom w:val="none" w:sz="0" w:space="0" w:color="auto"/>
        <w:right w:val="none" w:sz="0" w:space="0" w:color="auto"/>
      </w:divBdr>
      <w:divsChild>
        <w:div w:id="1411191483">
          <w:marLeft w:val="0"/>
          <w:marRight w:val="0"/>
          <w:marTop w:val="0"/>
          <w:marBottom w:val="0"/>
          <w:divBdr>
            <w:top w:val="none" w:sz="0" w:space="0" w:color="auto"/>
            <w:left w:val="none" w:sz="0" w:space="0" w:color="auto"/>
            <w:bottom w:val="none" w:sz="0" w:space="0" w:color="auto"/>
            <w:right w:val="none" w:sz="0" w:space="0" w:color="auto"/>
          </w:divBdr>
          <w:divsChild>
            <w:div w:id="274138998">
              <w:marLeft w:val="0"/>
              <w:marRight w:val="0"/>
              <w:marTop w:val="0"/>
              <w:marBottom w:val="0"/>
              <w:divBdr>
                <w:top w:val="none" w:sz="0" w:space="0" w:color="auto"/>
                <w:left w:val="none" w:sz="0" w:space="0" w:color="auto"/>
                <w:bottom w:val="none" w:sz="0" w:space="0" w:color="auto"/>
                <w:right w:val="none" w:sz="0" w:space="0" w:color="auto"/>
              </w:divBdr>
            </w:div>
          </w:divsChild>
        </w:div>
        <w:div w:id="1501196613">
          <w:marLeft w:val="0"/>
          <w:marRight w:val="0"/>
          <w:marTop w:val="0"/>
          <w:marBottom w:val="0"/>
          <w:divBdr>
            <w:top w:val="none" w:sz="0" w:space="0" w:color="auto"/>
            <w:left w:val="none" w:sz="0" w:space="0" w:color="auto"/>
            <w:bottom w:val="none" w:sz="0" w:space="0" w:color="auto"/>
            <w:right w:val="none" w:sz="0" w:space="0" w:color="auto"/>
          </w:divBdr>
          <w:divsChild>
            <w:div w:id="17474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cc11e2c6ca401c13ec9efaa30b6bd710">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e99992e3b72e58f6ee8fccbd3645aba7"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MediaLengthInSeconds xmlns="dec74c4c-1639-4502-8f90-b4ce03410df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2.xml><?xml version="1.0" encoding="utf-8"?>
<ds:datastoreItem xmlns:ds="http://schemas.openxmlformats.org/officeDocument/2006/customXml" ds:itemID="{ABD901A8-0802-4DDF-B825-DBF90911EE0F}"/>
</file>

<file path=customXml/itemProps3.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2e3132a0-aaf2-4326-8928-c084593c093d"/>
    <ds:schemaRef ds:uri="6032ed8b-3e71-4b2f-ab7b-020545ac21c9"/>
    <ds:schemaRef ds:uri="63cc5491-11d0-42b6-aa67-deea8f49087f"/>
    <ds:schemaRef ds:uri="35ebc48a-dc9e-45bc-8496-b347132bae57"/>
  </ds:schemaRefs>
</ds:datastoreItem>
</file>

<file path=customXml/itemProps4.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90</Pages>
  <Words>36375</Words>
  <Characters>195257</Characters>
  <Application>Microsoft Office Word</Application>
  <DocSecurity>0</DocSecurity>
  <Lines>1627</Lines>
  <Paragraphs>462</Paragraphs>
  <ScaleCrop>false</ScaleCrop>
  <Company>National Grid</Company>
  <LinksUpToDate>false</LinksUpToDate>
  <CharactersWithSpaces>231170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Graham Lear [NESO]</cp:lastModifiedBy>
  <cp:revision>63</cp:revision>
  <cp:lastPrinted>2024-09-24T07:39:00Z</cp:lastPrinted>
  <dcterms:created xsi:type="dcterms:W3CDTF">2025-08-05T02:46:00Z</dcterms:created>
  <dcterms:modified xsi:type="dcterms:W3CDTF">2025-08-15T16:12:00Z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0x0101000B60FA14D799924BADC265839397913B</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ies>
</file>